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6410AB6E" w:rsidR="00420A38" w:rsidRPr="00A72757" w:rsidRDefault="00420A38" w:rsidP="000049D8">
      <w:pPr>
        <w:pStyle w:val="Kopfzeile"/>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035075">
        <w:rPr>
          <w:rFonts w:ascii="Calibri" w:hAnsi="Calibri"/>
          <w:color w:val="00558C"/>
          <w:sz w:val="24"/>
          <w:szCs w:val="24"/>
        </w:rPr>
        <w:t>MASS TF4</w:t>
      </w:r>
      <w:r w:rsidRPr="00A72757">
        <w:rPr>
          <w:rFonts w:ascii="Calibri" w:hAnsi="Calibri"/>
          <w:color w:val="00558C"/>
          <w:sz w:val="24"/>
          <w:szCs w:val="24"/>
        </w:rPr>
        <w:t>-</w:t>
      </w:r>
      <w:r w:rsidR="0066220B">
        <w:rPr>
          <w:rFonts w:ascii="Calibri" w:hAnsi="Calibri"/>
          <w:color w:val="00558C"/>
          <w:sz w:val="24"/>
          <w:szCs w:val="24"/>
        </w:rPr>
        <w:t>x.x</w:t>
      </w:r>
    </w:p>
    <w:p w14:paraId="60BCC120" w14:textId="1A991C85" w:rsidR="0080294B" w:rsidRPr="007A395D" w:rsidRDefault="00774730" w:rsidP="00C02DDD">
      <w:pPr>
        <w:pStyle w:val="Textkrper"/>
        <w:tabs>
          <w:tab w:val="left" w:pos="7860"/>
        </w:tabs>
        <w:rPr>
          <w:rFonts w:ascii="Calibri" w:hAnsi="Calibri"/>
        </w:rPr>
      </w:pPr>
      <w:r>
        <w:rPr>
          <w:rFonts w:ascii="Calibri" w:hAnsi="Calibri"/>
        </w:rPr>
        <w:tab/>
      </w:r>
    </w:p>
    <w:p w14:paraId="4834080C" w14:textId="4C93BF86" w:rsidR="00A446C9" w:rsidRPr="00605E43" w:rsidRDefault="00BF1D75" w:rsidP="0035243F">
      <w:pPr>
        <w:pStyle w:val="Titel"/>
      </w:pPr>
      <w:r>
        <w:t xml:space="preserve">draft </w:t>
      </w:r>
      <w:r w:rsidR="009D3828">
        <w:t>roadmap</w:t>
      </w:r>
      <w:r>
        <w:t xml:space="preserve"> for iala mass guideline development</w:t>
      </w:r>
    </w:p>
    <w:p w14:paraId="2D829213" w14:textId="57C168B8" w:rsidR="00BD4E6F" w:rsidRPr="006A349D" w:rsidRDefault="001E3265" w:rsidP="00B56BDF">
      <w:pPr>
        <w:pStyle w:val="berschrift1"/>
      </w:pPr>
      <w:r>
        <w:t>Summary</w:t>
      </w:r>
    </w:p>
    <w:p w14:paraId="07452EBC" w14:textId="0B59E557" w:rsidR="00A446C9" w:rsidRPr="001C77BB" w:rsidRDefault="001E3265" w:rsidP="00A446C9">
      <w:pPr>
        <w:pStyle w:val="Textkrper"/>
        <w:rPr>
          <w:rFonts w:ascii="Calibri" w:hAnsi="Calibri"/>
        </w:rPr>
      </w:pPr>
      <w:r>
        <w:rPr>
          <w:rFonts w:ascii="Calibri" w:hAnsi="Calibri"/>
        </w:rPr>
        <w:t xml:space="preserve">This document provides </w:t>
      </w:r>
      <w:r w:rsidR="00E46B2B">
        <w:rPr>
          <w:rFonts w:ascii="Calibri" w:hAnsi="Calibri"/>
        </w:rPr>
        <w:t xml:space="preserve">the draft roadmap for the development of IALA guidelines on MASS. The TF is invited to consider </w:t>
      </w:r>
      <w:r w:rsidR="00025380">
        <w:rPr>
          <w:rFonts w:ascii="Calibri" w:hAnsi="Calibri"/>
        </w:rPr>
        <w:t>and finalize the draft roadmap</w:t>
      </w:r>
      <w:r w:rsidR="00895B53">
        <w:rPr>
          <w:rFonts w:ascii="Calibri" w:hAnsi="Calibri"/>
        </w:rPr>
        <w:t xml:space="preserve">. </w:t>
      </w:r>
    </w:p>
    <w:p w14:paraId="041E9135" w14:textId="155DF8C0" w:rsidR="00A446C9" w:rsidRPr="007A395D" w:rsidRDefault="00C446E6" w:rsidP="00605E43">
      <w:pPr>
        <w:pStyle w:val="berschrift1"/>
      </w:pPr>
      <w:r>
        <w:t>background</w:t>
      </w:r>
    </w:p>
    <w:p w14:paraId="2925863D" w14:textId="77777777" w:rsidR="00895B53" w:rsidRPr="003F2CDB" w:rsidRDefault="00895B53" w:rsidP="00895B53">
      <w:pPr>
        <w:pStyle w:val="Textkrper"/>
        <w:rPr>
          <w:rFonts w:ascii="Calibri" w:hAnsi="Calibri"/>
        </w:rPr>
      </w:pPr>
      <w:r>
        <w:rPr>
          <w:rFonts w:ascii="Calibri" w:hAnsi="Calibri"/>
        </w:rPr>
        <w:t>IALA</w:t>
      </w:r>
      <w:r w:rsidRPr="003F2CDB">
        <w:rPr>
          <w:rFonts w:ascii="Calibri" w:hAnsi="Calibri"/>
        </w:rPr>
        <w:t xml:space="preserve"> established a MASS Task Force (TF) under the auspices of the Policy Advisory Panel. The group meets periodically to discuss MASS developments, study national and regional MASS projects and progress MASS related work across the IALA technical committees.</w:t>
      </w:r>
      <w:r>
        <w:rPr>
          <w:rFonts w:ascii="Calibri" w:hAnsi="Calibri"/>
        </w:rPr>
        <w:t xml:space="preserve"> </w:t>
      </w:r>
    </w:p>
    <w:p w14:paraId="23B5467E" w14:textId="0494580F" w:rsidR="00F25BF4" w:rsidRDefault="00895B53" w:rsidP="00895B53">
      <w:pPr>
        <w:pStyle w:val="Textkrper"/>
        <w:rPr>
          <w:rFonts w:ascii="Calibri" w:hAnsi="Calibri"/>
        </w:rPr>
      </w:pPr>
      <w:r w:rsidRPr="003F2CDB">
        <w:rPr>
          <w:rFonts w:ascii="Calibri" w:hAnsi="Calibri"/>
        </w:rPr>
        <w:t xml:space="preserve">The development of MASS will bring about change to shipping, port operations and the safety of navigation. It is important to assess and discuss its impact on IALA related services at an early stage of its development. IALA has been monitoring the development of MASS, and some work on guidance documents </w:t>
      </w:r>
      <w:del w:id="0" w:author="Ernest Batty" w:date="2022-10-13T09:12:00Z">
        <w:r w:rsidRPr="003F2CDB" w:rsidDel="003C5D61">
          <w:rPr>
            <w:rFonts w:ascii="Calibri" w:hAnsi="Calibri"/>
          </w:rPr>
          <w:delText xml:space="preserve">has </w:delText>
        </w:r>
      </w:del>
      <w:ins w:id="1" w:author="Ernest Batty" w:date="2022-10-13T09:12:00Z">
        <w:r w:rsidR="003C5D61" w:rsidRPr="003F2CDB">
          <w:rPr>
            <w:rFonts w:ascii="Calibri" w:hAnsi="Calibri"/>
          </w:rPr>
          <w:t>ha</w:t>
        </w:r>
        <w:r w:rsidR="003C5D61">
          <w:rPr>
            <w:rFonts w:ascii="Calibri" w:hAnsi="Calibri"/>
          </w:rPr>
          <w:t>ve</w:t>
        </w:r>
        <w:r w:rsidR="003C5D61" w:rsidRPr="003F2CDB">
          <w:rPr>
            <w:rFonts w:ascii="Calibri" w:hAnsi="Calibri"/>
          </w:rPr>
          <w:t xml:space="preserve"> </w:t>
        </w:r>
      </w:ins>
      <w:r w:rsidRPr="003F2CDB">
        <w:rPr>
          <w:rFonts w:ascii="Calibri" w:hAnsi="Calibri"/>
        </w:rPr>
        <w:t>been initiated.</w:t>
      </w:r>
    </w:p>
    <w:p w14:paraId="7250B3A2" w14:textId="3C65DBD8" w:rsidR="00F25BF4" w:rsidRDefault="00670A4F" w:rsidP="00670A4F">
      <w:pPr>
        <w:pStyle w:val="berschrift1"/>
      </w:pPr>
      <w:r>
        <w:t xml:space="preserve">considerations in developing the draft </w:t>
      </w:r>
      <w:r w:rsidR="005C3771">
        <w:t>roadmap</w:t>
      </w:r>
    </w:p>
    <w:p w14:paraId="00EC0BCC" w14:textId="576DB1CF" w:rsidR="00180DDA" w:rsidRDefault="002D7FE7" w:rsidP="000D168B">
      <w:pPr>
        <w:pStyle w:val="Textkrper"/>
      </w:pPr>
      <w:del w:id="2" w:author="Ernest Batty" w:date="2022-10-13T09:16:00Z">
        <w:r w:rsidDel="003C5D61">
          <w:delText xml:space="preserve">In order to </w:delText>
        </w:r>
      </w:del>
      <w:ins w:id="3" w:author="Ernest Batty" w:date="2022-10-13T09:16:00Z">
        <w:r w:rsidR="003C5D61">
          <w:t xml:space="preserve">To </w:t>
        </w:r>
      </w:ins>
      <w:r>
        <w:t xml:space="preserve">develop </w:t>
      </w:r>
      <w:r w:rsidR="00A716F9">
        <w:t xml:space="preserve">a </w:t>
      </w:r>
      <w:del w:id="4" w:author="Ernest Batty" w:date="2022-10-13T09:15:00Z">
        <w:r w:rsidR="00841239" w:rsidDel="003C5D61">
          <w:delText>decent</w:delText>
        </w:r>
        <w:r w:rsidR="00A716F9" w:rsidDel="003C5D61">
          <w:delText xml:space="preserve"> </w:delText>
        </w:r>
      </w:del>
      <w:r w:rsidR="001E7C0A">
        <w:t>plan</w:t>
      </w:r>
      <w:r w:rsidR="00A716F9">
        <w:t xml:space="preserve">, </w:t>
      </w:r>
      <w:ins w:id="5" w:author="Ernest Batty" w:date="2022-10-13T09:16:00Z">
        <w:r w:rsidR="003C5D61">
          <w:t xml:space="preserve">a </w:t>
        </w:r>
      </w:ins>
      <w:r w:rsidR="00A716F9">
        <w:t>common understanding on the development of MASS</w:t>
      </w:r>
      <w:r w:rsidR="003737D1">
        <w:t xml:space="preserve"> </w:t>
      </w:r>
      <w:del w:id="6" w:author="Ernest Batty" w:date="2022-10-13T09:13:00Z">
        <w:r w:rsidR="003737D1" w:rsidDel="003C5D61">
          <w:delText xml:space="preserve">are </w:delText>
        </w:r>
      </w:del>
      <w:ins w:id="7" w:author="Ernest Batty" w:date="2022-10-13T09:13:00Z">
        <w:r w:rsidR="003C5D61">
          <w:t xml:space="preserve">is </w:t>
        </w:r>
      </w:ins>
      <w:r w:rsidR="003737D1">
        <w:t>necessary</w:t>
      </w:r>
      <w:r w:rsidR="00A716F9">
        <w:t>, in particular the prospect of tech</w:t>
      </w:r>
      <w:r w:rsidR="003737D1">
        <w:t xml:space="preserve">nological development and legal aspects. </w:t>
      </w:r>
      <w:r w:rsidR="001E7C0A">
        <w:t xml:space="preserve">This roadmap </w:t>
      </w:r>
      <w:r w:rsidR="008A351C">
        <w:t xml:space="preserve">could help to </w:t>
      </w:r>
      <w:r w:rsidR="00707CB9">
        <w:t xml:space="preserve">provide </w:t>
      </w:r>
      <w:r w:rsidR="000D168B">
        <w:t xml:space="preserve">the members </w:t>
      </w:r>
      <w:del w:id="8" w:author="Ernest Batty" w:date="2022-10-13T09:15:00Z">
        <w:r w:rsidR="000D168B" w:rsidDel="003C5D61">
          <w:delText>the</w:delText>
        </w:r>
        <w:r w:rsidR="008A351C" w:rsidDel="003C5D61">
          <w:delText xml:space="preserve"> </w:delText>
        </w:r>
      </w:del>
      <w:ins w:id="9" w:author="Ernest Batty" w:date="2022-10-13T09:15:00Z">
        <w:r w:rsidR="003C5D61">
          <w:t xml:space="preserve">with a </w:t>
        </w:r>
      </w:ins>
      <w:r w:rsidR="00707CB9">
        <w:t>way forward</w:t>
      </w:r>
      <w:r w:rsidR="000D168B">
        <w:t xml:space="preserve"> </w:t>
      </w:r>
      <w:del w:id="10" w:author="Ernest Batty" w:date="2022-10-13T09:15:00Z">
        <w:r w:rsidR="000D168B" w:rsidDel="003C5D61">
          <w:delText xml:space="preserve">of </w:delText>
        </w:r>
      </w:del>
      <w:ins w:id="11" w:author="Ernest Batty" w:date="2022-10-13T09:15:00Z">
        <w:r w:rsidR="003C5D61">
          <w:t xml:space="preserve">in respect to the </w:t>
        </w:r>
      </w:ins>
      <w:r w:rsidR="000D168B">
        <w:t xml:space="preserve">IALA </w:t>
      </w:r>
      <w:commentRangeStart w:id="12"/>
      <w:r w:rsidR="000D168B">
        <w:t>MASS</w:t>
      </w:r>
      <w:commentRangeEnd w:id="12"/>
      <w:r w:rsidR="00DB4658">
        <w:rPr>
          <w:rStyle w:val="Kommentarzeichen"/>
        </w:rPr>
        <w:commentReference w:id="12"/>
      </w:r>
      <w:r w:rsidR="000D168B">
        <w:t xml:space="preserve"> guideline.</w:t>
      </w:r>
    </w:p>
    <w:p w14:paraId="0734CC4E" w14:textId="48F4FCAB" w:rsidR="00EA1497" w:rsidRDefault="00EA1497" w:rsidP="000D168B">
      <w:pPr>
        <w:pStyle w:val="Textkrper"/>
      </w:pPr>
      <w:r>
        <w:t xml:space="preserve">The </w:t>
      </w:r>
      <w:r w:rsidR="003E540C">
        <w:t>content</w:t>
      </w:r>
      <w:r w:rsidR="00173D59">
        <w:t xml:space="preserve"> of the document is </w:t>
      </w:r>
      <w:r w:rsidR="003E540C">
        <w:t>allocated like below</w:t>
      </w:r>
      <w:r w:rsidR="002D4505" w:rsidRPr="002D4505">
        <w:t xml:space="preserve"> </w:t>
      </w:r>
      <w:r w:rsidR="002D4505">
        <w:t>tentatively</w:t>
      </w:r>
      <w:r w:rsidR="003E540C">
        <w:t>;</w:t>
      </w:r>
    </w:p>
    <w:tbl>
      <w:tblPr>
        <w:tblStyle w:val="Gitternetztabelle6farbigAkzent1"/>
        <w:tblW w:w="9161" w:type="dxa"/>
        <w:jc w:val="center"/>
        <w:tblLook w:val="04A0" w:firstRow="1" w:lastRow="0" w:firstColumn="1" w:lastColumn="0" w:noHBand="0" w:noVBand="1"/>
      </w:tblPr>
      <w:tblGrid>
        <w:gridCol w:w="2220"/>
        <w:gridCol w:w="6941"/>
      </w:tblGrid>
      <w:tr w:rsidR="00143821" w:rsidRPr="00143821" w14:paraId="5064E4E0" w14:textId="77777777" w:rsidTr="00141CB1">
        <w:trPr>
          <w:cnfStyle w:val="100000000000" w:firstRow="1" w:lastRow="0" w:firstColumn="0" w:lastColumn="0" w:oddVBand="0" w:evenVBand="0" w:oddHBand="0" w:evenHBand="0" w:firstRowFirstColumn="0" w:firstRowLastColumn="0" w:lastRowFirstColumn="0" w:lastRowLastColumn="0"/>
          <w:trHeight w:val="378"/>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16834A08" w14:textId="69699D20" w:rsidR="00927EC6" w:rsidRPr="00143821" w:rsidRDefault="00141CB1" w:rsidP="00141CB1">
            <w:pPr>
              <w:pStyle w:val="Textkrper"/>
              <w:spacing w:after="0" w:line="240" w:lineRule="auto"/>
              <w:jc w:val="center"/>
              <w:rPr>
                <w:color w:val="auto"/>
              </w:rPr>
            </w:pPr>
            <w:r w:rsidRPr="00143821">
              <w:rPr>
                <w:color w:val="auto"/>
                <w:lang w:val="en-US"/>
              </w:rPr>
              <w:t>Committees</w:t>
            </w:r>
          </w:p>
        </w:tc>
        <w:tc>
          <w:tcPr>
            <w:tcW w:w="6941" w:type="dxa"/>
            <w:hideMark/>
          </w:tcPr>
          <w:p w14:paraId="45BBCAEE" w14:textId="77777777" w:rsidR="00927EC6" w:rsidRPr="00143821" w:rsidRDefault="00927EC6" w:rsidP="00141CB1">
            <w:pPr>
              <w:pStyle w:val="Textkrper"/>
              <w:spacing w:after="0" w:line="240" w:lineRule="auto"/>
              <w:cnfStyle w:val="100000000000" w:firstRow="1" w:lastRow="0" w:firstColumn="0" w:lastColumn="0" w:oddVBand="0" w:evenVBand="0" w:oddHBand="0" w:evenHBand="0" w:firstRowFirstColumn="0" w:firstRowLastColumn="0" w:lastRowFirstColumn="0" w:lastRowLastColumn="0"/>
              <w:rPr>
                <w:color w:val="auto"/>
              </w:rPr>
            </w:pPr>
            <w:r w:rsidRPr="00143821">
              <w:rPr>
                <w:color w:val="auto"/>
                <w:lang w:val="en-US"/>
              </w:rPr>
              <w:t>Section to develop in the Guideline</w:t>
            </w:r>
          </w:p>
        </w:tc>
      </w:tr>
      <w:tr w:rsidR="00143821" w:rsidRPr="00143821" w14:paraId="6042D2D4" w14:textId="77777777" w:rsidTr="00141CB1">
        <w:trPr>
          <w:cnfStyle w:val="000000100000" w:firstRow="0" w:lastRow="0" w:firstColumn="0" w:lastColumn="0" w:oddVBand="0" w:evenVBand="0" w:oddHBand="1" w:evenHBand="0" w:firstRowFirstColumn="0" w:firstRowLastColumn="0" w:lastRowFirstColumn="0" w:lastRowLastColumn="0"/>
          <w:trHeight w:val="1114"/>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49AD4C1A" w14:textId="77777777" w:rsidR="00927EC6" w:rsidRPr="00143821" w:rsidRDefault="00927EC6" w:rsidP="00141CB1">
            <w:pPr>
              <w:pStyle w:val="Textkrper"/>
              <w:spacing w:after="0" w:line="240" w:lineRule="auto"/>
              <w:jc w:val="center"/>
              <w:rPr>
                <w:color w:val="auto"/>
              </w:rPr>
            </w:pPr>
            <w:r w:rsidRPr="00143821">
              <w:rPr>
                <w:color w:val="auto"/>
                <w:lang w:val="fr-FR"/>
              </w:rPr>
              <w:t>ENAV</w:t>
            </w:r>
          </w:p>
        </w:tc>
        <w:tc>
          <w:tcPr>
            <w:tcW w:w="6941" w:type="dxa"/>
            <w:hideMark/>
          </w:tcPr>
          <w:p w14:paraId="184D5C69" w14:textId="77777777" w:rsidR="00927EC6" w:rsidRPr="00143821" w:rsidRDefault="00927EC6" w:rsidP="00141CB1">
            <w:pPr>
              <w:pStyle w:val="Textkrper"/>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General</w:t>
            </w:r>
          </w:p>
          <w:p w14:paraId="6ADEEF40" w14:textId="77777777" w:rsidR="00927EC6" w:rsidRPr="00143821" w:rsidRDefault="00927EC6" w:rsidP="00141CB1">
            <w:pPr>
              <w:pStyle w:val="Textkrper"/>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Communication</w:t>
            </w:r>
          </w:p>
          <w:p w14:paraId="058D528E" w14:textId="55D00005" w:rsidR="00927EC6" w:rsidRPr="00D71B14" w:rsidRDefault="00927EC6" w:rsidP="00141CB1">
            <w:pPr>
              <w:pStyle w:val="Textkrper"/>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ins w:id="13" w:author="Axel Hahn" w:date="2022-10-16T17:39:00Z"/>
                <w:color w:val="auto"/>
                <w:rPrChange w:id="14" w:author="Axel Hahn" w:date="2022-10-16T17:39:00Z">
                  <w:rPr>
                    <w:ins w:id="15" w:author="Axel Hahn" w:date="2022-10-16T17:39:00Z"/>
                    <w:color w:val="auto"/>
                    <w:lang w:val="fr-FR"/>
                  </w:rPr>
                </w:rPrChange>
              </w:rPr>
            </w:pPr>
            <w:r w:rsidRPr="00143821">
              <w:rPr>
                <w:color w:val="auto"/>
                <w:lang w:val="fr-FR"/>
              </w:rPr>
              <w:t xml:space="preserve">Data </w:t>
            </w:r>
            <w:proofErr w:type="spellStart"/>
            <w:r w:rsidRPr="00143821">
              <w:rPr>
                <w:color w:val="auto"/>
                <w:lang w:val="fr-FR"/>
              </w:rPr>
              <w:t>transfer</w:t>
            </w:r>
            <w:proofErr w:type="spellEnd"/>
            <w:r w:rsidRPr="00143821">
              <w:rPr>
                <w:color w:val="auto"/>
                <w:lang w:val="fr-FR"/>
              </w:rPr>
              <w:t xml:space="preserve"> standards</w:t>
            </w:r>
          </w:p>
          <w:p w14:paraId="279D9DB4" w14:textId="525B89EB" w:rsidR="00D71B14" w:rsidRPr="00D71B14" w:rsidRDefault="00D71B14" w:rsidP="00141CB1">
            <w:pPr>
              <w:pStyle w:val="Textkrper"/>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ins w:id="16" w:author="Axel Hahn" w:date="2022-10-16T17:41:00Z"/>
                <w:color w:val="auto"/>
                <w:rPrChange w:id="17" w:author="Axel Hahn" w:date="2022-10-16T17:41:00Z">
                  <w:rPr>
                    <w:ins w:id="18" w:author="Axel Hahn" w:date="2022-10-16T17:41:00Z"/>
                    <w:color w:val="auto"/>
                    <w:lang w:val="fr-FR"/>
                  </w:rPr>
                </w:rPrChange>
              </w:rPr>
            </w:pPr>
            <w:ins w:id="19" w:author="Axel Hahn" w:date="2022-10-16T17:39:00Z">
              <w:r>
                <w:rPr>
                  <w:color w:val="auto"/>
                  <w:lang w:val="fr-FR"/>
                </w:rPr>
                <w:t xml:space="preserve">Engineering </w:t>
              </w:r>
              <w:proofErr w:type="spellStart"/>
              <w:r>
                <w:rPr>
                  <w:color w:val="auto"/>
                  <w:lang w:val="fr-FR"/>
                </w:rPr>
                <w:t>principles</w:t>
              </w:r>
              <w:proofErr w:type="spellEnd"/>
              <w:r>
                <w:rPr>
                  <w:color w:val="auto"/>
                  <w:lang w:val="fr-FR"/>
                </w:rPr>
                <w:t xml:space="preserve"> for </w:t>
              </w:r>
              <w:proofErr w:type="spellStart"/>
              <w:r>
                <w:rPr>
                  <w:color w:val="auto"/>
                  <w:lang w:val="fr-FR"/>
                </w:rPr>
                <w:t>safety</w:t>
              </w:r>
              <w:proofErr w:type="spellEnd"/>
              <w:r>
                <w:rPr>
                  <w:color w:val="auto"/>
                  <w:lang w:val="fr-FR"/>
                </w:rPr>
                <w:t xml:space="preserve"> </w:t>
              </w:r>
              <w:proofErr w:type="spellStart"/>
              <w:r>
                <w:rPr>
                  <w:color w:val="auto"/>
                  <w:lang w:val="fr-FR"/>
                </w:rPr>
                <w:t>critical</w:t>
              </w:r>
              <w:proofErr w:type="spellEnd"/>
              <w:r>
                <w:rPr>
                  <w:color w:val="auto"/>
                  <w:lang w:val="fr-FR"/>
                </w:rPr>
                <w:t xml:space="preserve"> </w:t>
              </w:r>
              <w:proofErr w:type="spellStart"/>
              <w:r>
                <w:rPr>
                  <w:color w:val="auto"/>
                  <w:lang w:val="fr-FR"/>
                </w:rPr>
                <w:t>systems</w:t>
              </w:r>
            </w:ins>
            <w:proofErr w:type="spellEnd"/>
            <w:ins w:id="20" w:author="Axel Hahn" w:date="2022-10-16T17:42:00Z">
              <w:r>
                <w:rPr>
                  <w:color w:val="auto"/>
                  <w:lang w:val="fr-FR"/>
                </w:rPr>
                <w:t>, certification</w:t>
              </w:r>
            </w:ins>
          </w:p>
          <w:p w14:paraId="02BB821B" w14:textId="2ACE7557" w:rsidR="00D71B14" w:rsidRPr="00143821" w:rsidRDefault="00D71B14" w:rsidP="00141CB1">
            <w:pPr>
              <w:pStyle w:val="Textkrper"/>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ins w:id="21" w:author="Axel Hahn" w:date="2022-10-16T17:41:00Z">
              <w:r>
                <w:rPr>
                  <w:color w:val="auto"/>
                  <w:lang w:val="fr-FR"/>
                </w:rPr>
                <w:t xml:space="preserve">Data </w:t>
              </w:r>
              <w:proofErr w:type="spellStart"/>
              <w:r>
                <w:rPr>
                  <w:color w:val="auto"/>
                  <w:lang w:val="fr-FR"/>
                </w:rPr>
                <w:t>privacy</w:t>
              </w:r>
              <w:proofErr w:type="spellEnd"/>
              <w:r>
                <w:rPr>
                  <w:color w:val="auto"/>
                  <w:lang w:val="fr-FR"/>
                </w:rPr>
                <w:t xml:space="preserve"> issues</w:t>
              </w:r>
            </w:ins>
          </w:p>
          <w:p w14:paraId="19A4BF12" w14:textId="4548126C" w:rsidR="00927EC6" w:rsidRPr="00143821" w:rsidRDefault="00DB4658" w:rsidP="00141CB1">
            <w:pPr>
              <w:pStyle w:val="Textkrper"/>
              <w:numPr>
                <w:ilvl w:val="0"/>
                <w:numId w:val="74"/>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proofErr w:type="spellStart"/>
            <w:ins w:id="22" w:author="Ernest Batty" w:date="2022-10-13T09:36:00Z">
              <w:r>
                <w:rPr>
                  <w:color w:val="auto"/>
                  <w:lang w:val="fr-FR"/>
                </w:rPr>
                <w:t>Technical</w:t>
              </w:r>
              <w:proofErr w:type="spellEnd"/>
              <w:r>
                <w:rPr>
                  <w:color w:val="auto"/>
                  <w:lang w:val="fr-FR"/>
                </w:rPr>
                <w:t xml:space="preserve"> </w:t>
              </w:r>
            </w:ins>
            <w:proofErr w:type="spellStart"/>
            <w:ins w:id="23" w:author="Axel Hahn" w:date="2022-10-16T17:42:00Z">
              <w:r w:rsidR="00D71B14">
                <w:rPr>
                  <w:color w:val="auto"/>
                  <w:lang w:val="fr-FR"/>
                </w:rPr>
                <w:t>safety</w:t>
              </w:r>
              <w:proofErr w:type="spellEnd"/>
              <w:r w:rsidR="00D71B14">
                <w:rPr>
                  <w:color w:val="auto"/>
                  <w:lang w:val="fr-FR"/>
                </w:rPr>
                <w:t xml:space="preserve"> and </w:t>
              </w:r>
              <w:proofErr w:type="spellStart"/>
              <w:r w:rsidR="00D71B14">
                <w:rPr>
                  <w:color w:val="auto"/>
                  <w:lang w:val="fr-FR"/>
                </w:rPr>
                <w:t>security</w:t>
              </w:r>
              <w:proofErr w:type="spellEnd"/>
              <w:r w:rsidR="00D71B14">
                <w:rPr>
                  <w:color w:val="auto"/>
                  <w:lang w:val="fr-FR"/>
                </w:rPr>
                <w:t xml:space="preserve"> </w:t>
              </w:r>
            </w:ins>
            <w:ins w:id="24" w:author="Ernest Batty" w:date="2022-10-13T09:36:00Z">
              <w:r>
                <w:rPr>
                  <w:color w:val="auto"/>
                  <w:lang w:val="fr-FR"/>
                </w:rPr>
                <w:t xml:space="preserve">aspects </w:t>
              </w:r>
            </w:ins>
            <w:commentRangeStart w:id="25"/>
            <w:del w:id="26" w:author="Axel Hahn" w:date="2022-10-16T17:42:00Z">
              <w:r w:rsidR="00927EC6" w:rsidRPr="00143821" w:rsidDel="00D71B14">
                <w:rPr>
                  <w:color w:val="auto"/>
                  <w:lang w:val="fr-FR"/>
                </w:rPr>
                <w:delText>Cyber Security</w:delText>
              </w:r>
              <w:commentRangeEnd w:id="25"/>
              <w:r w:rsidR="00FC5276" w:rsidDel="00D71B14">
                <w:rPr>
                  <w:rStyle w:val="Kommentarzeichen"/>
                  <w:color w:val="auto"/>
                </w:rPr>
                <w:commentReference w:id="25"/>
              </w:r>
            </w:del>
            <w:ins w:id="27" w:author="Axel Hahn" w:date="2022-10-16T17:42:00Z">
              <w:r w:rsidR="00D71B14">
                <w:rPr>
                  <w:color w:val="auto"/>
                  <w:lang w:val="fr-FR"/>
                </w:rPr>
                <w:t xml:space="preserve"> </w:t>
              </w:r>
            </w:ins>
          </w:p>
        </w:tc>
      </w:tr>
      <w:tr w:rsidR="00143821" w:rsidRPr="00143821" w14:paraId="7C893C4C" w14:textId="77777777" w:rsidTr="00141CB1">
        <w:trPr>
          <w:trHeight w:val="503"/>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7E9EFF2E" w14:textId="77777777" w:rsidR="00927EC6" w:rsidRPr="00143821" w:rsidRDefault="00927EC6" w:rsidP="00141CB1">
            <w:pPr>
              <w:pStyle w:val="Textkrper"/>
              <w:spacing w:after="0" w:line="240" w:lineRule="auto"/>
              <w:jc w:val="center"/>
              <w:rPr>
                <w:color w:val="auto"/>
              </w:rPr>
            </w:pPr>
            <w:commentRangeStart w:id="28"/>
            <w:r w:rsidRPr="00143821">
              <w:rPr>
                <w:color w:val="auto"/>
                <w:lang w:val="fr-FR"/>
              </w:rPr>
              <w:t>VTS</w:t>
            </w:r>
            <w:commentRangeEnd w:id="28"/>
            <w:r w:rsidR="00FC5276">
              <w:rPr>
                <w:rStyle w:val="Kommentarzeichen"/>
                <w:b w:val="0"/>
                <w:bCs w:val="0"/>
                <w:color w:val="auto"/>
              </w:rPr>
              <w:commentReference w:id="28"/>
            </w:r>
          </w:p>
        </w:tc>
        <w:tc>
          <w:tcPr>
            <w:tcW w:w="6941" w:type="dxa"/>
            <w:hideMark/>
          </w:tcPr>
          <w:p w14:paraId="34B084B1" w14:textId="120C347A" w:rsidR="00927EC6" w:rsidRPr="00143821" w:rsidRDefault="00927EC6" w:rsidP="00141CB1">
            <w:pPr>
              <w:pStyle w:val="Textkrper"/>
              <w:numPr>
                <w:ilvl w:val="0"/>
                <w:numId w:val="75"/>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143821">
              <w:rPr>
                <w:color w:val="auto"/>
                <w:lang w:val="fr-FR"/>
              </w:rPr>
              <w:t xml:space="preserve">VTS </w:t>
            </w:r>
            <w:r w:rsidR="00173D59" w:rsidRPr="00143821">
              <w:rPr>
                <w:color w:val="auto"/>
                <w:lang w:val="fr-FR"/>
              </w:rPr>
              <w:t>interaction</w:t>
            </w:r>
            <w:r w:rsidRPr="00143821">
              <w:rPr>
                <w:color w:val="auto"/>
                <w:lang w:val="fr-FR"/>
              </w:rPr>
              <w:t xml:space="preserve"> </w:t>
            </w:r>
            <w:proofErr w:type="spellStart"/>
            <w:r w:rsidRPr="00143821">
              <w:rPr>
                <w:color w:val="auto"/>
                <w:lang w:val="fr-FR"/>
              </w:rPr>
              <w:t>with</w:t>
            </w:r>
            <w:proofErr w:type="spellEnd"/>
            <w:r w:rsidRPr="00143821">
              <w:rPr>
                <w:color w:val="auto"/>
                <w:lang w:val="fr-FR"/>
              </w:rPr>
              <w:t xml:space="preserve"> MASS</w:t>
            </w:r>
          </w:p>
          <w:p w14:paraId="6219EB89" w14:textId="77777777" w:rsidR="00927EC6" w:rsidRPr="00C115EE" w:rsidRDefault="00927EC6" w:rsidP="00141CB1">
            <w:pPr>
              <w:pStyle w:val="Textkrper"/>
              <w:numPr>
                <w:ilvl w:val="0"/>
                <w:numId w:val="75"/>
              </w:numPr>
              <w:spacing w:after="0" w:line="240" w:lineRule="auto"/>
              <w:cnfStyle w:val="000000000000" w:firstRow="0" w:lastRow="0" w:firstColumn="0" w:lastColumn="0" w:oddVBand="0" w:evenVBand="0" w:oddHBand="0" w:evenHBand="0" w:firstRowFirstColumn="0" w:firstRowLastColumn="0" w:lastRowFirstColumn="0" w:lastRowLastColumn="0"/>
              <w:rPr>
                <w:ins w:id="29" w:author="Ernest Batty" w:date="2022-10-13T09:53:00Z"/>
                <w:color w:val="auto"/>
                <w:rPrChange w:id="30" w:author="Ernest Batty" w:date="2022-10-13T09:53:00Z">
                  <w:rPr>
                    <w:ins w:id="31" w:author="Ernest Batty" w:date="2022-10-13T09:53:00Z"/>
                    <w:color w:val="auto"/>
                    <w:lang w:val="fr-FR"/>
                  </w:rPr>
                </w:rPrChange>
              </w:rPr>
            </w:pPr>
            <w:r w:rsidRPr="00143821">
              <w:rPr>
                <w:color w:val="auto"/>
                <w:lang w:val="fr-FR"/>
              </w:rPr>
              <w:t xml:space="preserve">Safe and efficient </w:t>
            </w:r>
            <w:proofErr w:type="spellStart"/>
            <w:r w:rsidRPr="00143821">
              <w:rPr>
                <w:color w:val="auto"/>
                <w:lang w:val="fr-FR"/>
              </w:rPr>
              <w:t>operations</w:t>
            </w:r>
            <w:proofErr w:type="spellEnd"/>
          </w:p>
          <w:p w14:paraId="72DF533D" w14:textId="2551C1AB" w:rsidR="00C115EE" w:rsidRPr="00143821" w:rsidRDefault="00C115EE" w:rsidP="00141CB1">
            <w:pPr>
              <w:pStyle w:val="Textkrper"/>
              <w:numPr>
                <w:ilvl w:val="0"/>
                <w:numId w:val="75"/>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commentRangeStart w:id="32"/>
            <w:ins w:id="33" w:author="Ernest Batty" w:date="2022-10-13T09:53:00Z">
              <w:r>
                <w:rPr>
                  <w:color w:val="auto"/>
                  <w:lang w:val="fr-FR"/>
                </w:rPr>
                <w:t>Cyber Security</w:t>
              </w:r>
            </w:ins>
            <w:commentRangeEnd w:id="32"/>
            <w:ins w:id="34" w:author="Ernest Batty" w:date="2022-10-13T09:54:00Z">
              <w:r>
                <w:rPr>
                  <w:rStyle w:val="Kommentarzeichen"/>
                  <w:color w:val="auto"/>
                </w:rPr>
                <w:commentReference w:id="32"/>
              </w:r>
            </w:ins>
          </w:p>
        </w:tc>
      </w:tr>
      <w:tr w:rsidR="00143821" w:rsidRPr="00143821" w14:paraId="58CEAD1C" w14:textId="77777777" w:rsidTr="00141CB1">
        <w:trPr>
          <w:cnfStyle w:val="000000100000" w:firstRow="0" w:lastRow="0" w:firstColumn="0" w:lastColumn="0" w:oddVBand="0" w:evenVBand="0" w:oddHBand="1" w:evenHBand="0" w:firstRowFirstColumn="0" w:firstRowLastColumn="0" w:lastRowFirstColumn="0" w:lastRowLastColumn="0"/>
          <w:trHeight w:val="1420"/>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37DB3A9A" w14:textId="77777777" w:rsidR="00927EC6" w:rsidRPr="00143821" w:rsidRDefault="00927EC6" w:rsidP="00141CB1">
            <w:pPr>
              <w:pStyle w:val="Textkrper"/>
              <w:spacing w:after="0" w:line="240" w:lineRule="auto"/>
              <w:jc w:val="center"/>
              <w:rPr>
                <w:color w:val="auto"/>
              </w:rPr>
            </w:pPr>
            <w:commentRangeStart w:id="35"/>
            <w:r w:rsidRPr="00143821">
              <w:rPr>
                <w:color w:val="auto"/>
                <w:lang w:val="fr-FR"/>
              </w:rPr>
              <w:t>ARM</w:t>
            </w:r>
            <w:commentRangeEnd w:id="35"/>
            <w:r w:rsidR="00FC5276">
              <w:rPr>
                <w:rStyle w:val="Kommentarzeichen"/>
                <w:b w:val="0"/>
                <w:bCs w:val="0"/>
                <w:color w:val="auto"/>
              </w:rPr>
              <w:commentReference w:id="35"/>
            </w:r>
          </w:p>
        </w:tc>
        <w:tc>
          <w:tcPr>
            <w:tcW w:w="6941" w:type="dxa"/>
            <w:hideMark/>
          </w:tcPr>
          <w:p w14:paraId="7063FDAF" w14:textId="77777777" w:rsidR="00927EC6" w:rsidRPr="00143821" w:rsidRDefault="00927EC6" w:rsidP="00141CB1">
            <w:pPr>
              <w:pStyle w:val="Textkrper"/>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Management</w:t>
            </w:r>
          </w:p>
          <w:p w14:paraId="47081750" w14:textId="77777777" w:rsidR="00927EC6" w:rsidRPr="00143821" w:rsidRDefault="00927EC6" w:rsidP="00141CB1">
            <w:pPr>
              <w:pStyle w:val="Textkrper"/>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proofErr w:type="spellStart"/>
            <w:r w:rsidRPr="00143821">
              <w:rPr>
                <w:color w:val="auto"/>
                <w:lang w:val="fr-FR"/>
              </w:rPr>
              <w:t>Portrayl</w:t>
            </w:r>
            <w:proofErr w:type="spellEnd"/>
          </w:p>
          <w:p w14:paraId="1C7331E7" w14:textId="77777777" w:rsidR="00927EC6" w:rsidRPr="00143821" w:rsidRDefault="00927EC6" w:rsidP="00141CB1">
            <w:pPr>
              <w:pStyle w:val="Textkrper"/>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 xml:space="preserve">Spatial </w:t>
            </w:r>
            <w:proofErr w:type="spellStart"/>
            <w:r w:rsidRPr="00143821">
              <w:rPr>
                <w:color w:val="auto"/>
                <w:lang w:val="fr-FR"/>
              </w:rPr>
              <w:t>Awareness</w:t>
            </w:r>
            <w:proofErr w:type="spellEnd"/>
          </w:p>
          <w:p w14:paraId="0A4E3C98" w14:textId="77777777" w:rsidR="00927EC6" w:rsidRPr="00143821" w:rsidRDefault="00927EC6" w:rsidP="00141CB1">
            <w:pPr>
              <w:pStyle w:val="Textkrper"/>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 xml:space="preserve">Interaction </w:t>
            </w:r>
            <w:proofErr w:type="spellStart"/>
            <w:r w:rsidRPr="00143821">
              <w:rPr>
                <w:color w:val="auto"/>
                <w:lang w:val="fr-FR"/>
              </w:rPr>
              <w:t>with</w:t>
            </w:r>
            <w:proofErr w:type="spellEnd"/>
            <w:r w:rsidRPr="00143821">
              <w:rPr>
                <w:color w:val="auto"/>
                <w:lang w:val="fr-FR"/>
              </w:rPr>
              <w:t xml:space="preserve"> </w:t>
            </w:r>
            <w:proofErr w:type="spellStart"/>
            <w:r w:rsidRPr="00143821">
              <w:rPr>
                <w:color w:val="auto"/>
                <w:lang w:val="fr-FR"/>
              </w:rPr>
              <w:t>manned</w:t>
            </w:r>
            <w:proofErr w:type="spellEnd"/>
            <w:r w:rsidRPr="00143821">
              <w:rPr>
                <w:color w:val="auto"/>
                <w:lang w:val="fr-FR"/>
              </w:rPr>
              <w:t xml:space="preserve"> </w:t>
            </w:r>
            <w:proofErr w:type="spellStart"/>
            <w:r w:rsidRPr="00143821">
              <w:rPr>
                <w:color w:val="auto"/>
                <w:lang w:val="fr-FR"/>
              </w:rPr>
              <w:t>vessels</w:t>
            </w:r>
            <w:proofErr w:type="spellEnd"/>
          </w:p>
          <w:p w14:paraId="110548FD" w14:textId="77777777" w:rsidR="00927EC6" w:rsidRPr="00DB4658" w:rsidRDefault="00927EC6" w:rsidP="00141CB1">
            <w:pPr>
              <w:pStyle w:val="Textkrper"/>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ins w:id="36" w:author="Ernest Batty" w:date="2022-10-13T09:37:00Z"/>
                <w:color w:val="auto"/>
                <w:rPrChange w:id="37" w:author="Ernest Batty" w:date="2022-10-13T09:37:00Z">
                  <w:rPr>
                    <w:ins w:id="38" w:author="Ernest Batty" w:date="2022-10-13T09:37:00Z"/>
                    <w:color w:val="auto"/>
                    <w:lang w:val="fr-FR"/>
                  </w:rPr>
                </w:rPrChange>
              </w:rPr>
            </w:pPr>
            <w:r w:rsidRPr="00143821">
              <w:rPr>
                <w:color w:val="auto"/>
                <w:lang w:val="fr-FR"/>
              </w:rPr>
              <w:t xml:space="preserve">Risk Management &amp; </w:t>
            </w:r>
            <w:proofErr w:type="spellStart"/>
            <w:r w:rsidRPr="00143821">
              <w:rPr>
                <w:color w:val="auto"/>
                <w:lang w:val="fr-FR"/>
              </w:rPr>
              <w:t>Assessment</w:t>
            </w:r>
            <w:proofErr w:type="spellEnd"/>
          </w:p>
          <w:p w14:paraId="7677463E" w14:textId="3821CB8D" w:rsidR="00DB4658" w:rsidRPr="00143821" w:rsidRDefault="00DB4658" w:rsidP="00141CB1">
            <w:pPr>
              <w:pStyle w:val="Textkrper"/>
              <w:numPr>
                <w:ilvl w:val="0"/>
                <w:numId w:val="76"/>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ins w:id="39" w:author="Ernest Batty" w:date="2022-10-13T09:37:00Z">
              <w:r>
                <w:rPr>
                  <w:color w:val="auto"/>
                </w:rPr>
                <w:t>Process and management of Cyber Security</w:t>
              </w:r>
            </w:ins>
          </w:p>
        </w:tc>
      </w:tr>
      <w:tr w:rsidR="00143821" w:rsidRPr="00143821" w14:paraId="792BDA77" w14:textId="77777777" w:rsidTr="00141CB1">
        <w:trPr>
          <w:trHeight w:val="1239"/>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0BD3FD4B" w14:textId="77777777" w:rsidR="00927EC6" w:rsidRPr="00143821" w:rsidRDefault="00927EC6" w:rsidP="00141CB1">
            <w:pPr>
              <w:pStyle w:val="Textkrper"/>
              <w:spacing w:after="0" w:line="240" w:lineRule="auto"/>
              <w:jc w:val="center"/>
              <w:rPr>
                <w:color w:val="auto"/>
              </w:rPr>
            </w:pPr>
            <w:r w:rsidRPr="00143821">
              <w:rPr>
                <w:color w:val="auto"/>
                <w:lang w:val="fr-FR"/>
              </w:rPr>
              <w:t>ENG</w:t>
            </w:r>
          </w:p>
        </w:tc>
        <w:tc>
          <w:tcPr>
            <w:tcW w:w="6941" w:type="dxa"/>
            <w:hideMark/>
          </w:tcPr>
          <w:p w14:paraId="5EA8CBDC" w14:textId="77777777" w:rsidR="00927EC6" w:rsidRPr="00143821" w:rsidRDefault="00927EC6" w:rsidP="00141CB1">
            <w:pPr>
              <w:pStyle w:val="Textkrper"/>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143821">
              <w:rPr>
                <w:color w:val="auto"/>
                <w:lang w:val="fr-FR"/>
              </w:rPr>
              <w:t>PNT</w:t>
            </w:r>
          </w:p>
          <w:p w14:paraId="0CA197CF" w14:textId="77777777" w:rsidR="00927EC6" w:rsidRPr="00143821" w:rsidRDefault="00927EC6" w:rsidP="00141CB1">
            <w:pPr>
              <w:pStyle w:val="Textkrper"/>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143821">
              <w:rPr>
                <w:color w:val="auto"/>
                <w:lang w:val="fr-FR"/>
              </w:rPr>
              <w:t>Position augmentation</w:t>
            </w:r>
          </w:p>
          <w:p w14:paraId="2E498E5B" w14:textId="77777777" w:rsidR="00927EC6" w:rsidRPr="00143821" w:rsidRDefault="00927EC6" w:rsidP="00141CB1">
            <w:pPr>
              <w:pStyle w:val="Textkrper"/>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r w:rsidRPr="00143821">
              <w:rPr>
                <w:color w:val="auto"/>
                <w:lang w:val="fr-FR"/>
              </w:rPr>
              <w:t xml:space="preserve">Power </w:t>
            </w:r>
            <w:proofErr w:type="spellStart"/>
            <w:r w:rsidRPr="00143821">
              <w:rPr>
                <w:color w:val="auto"/>
                <w:lang w:val="fr-FR"/>
              </w:rPr>
              <w:t>availability</w:t>
            </w:r>
            <w:proofErr w:type="spellEnd"/>
          </w:p>
          <w:p w14:paraId="60372494" w14:textId="77777777" w:rsidR="00927EC6" w:rsidRPr="00DB4658" w:rsidRDefault="00927EC6" w:rsidP="00141CB1">
            <w:pPr>
              <w:pStyle w:val="Textkrper"/>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ins w:id="40" w:author="Ernest Batty" w:date="2022-10-13T09:37:00Z"/>
                <w:color w:val="auto"/>
                <w:rPrChange w:id="41" w:author="Ernest Batty" w:date="2022-10-13T09:37:00Z">
                  <w:rPr>
                    <w:ins w:id="42" w:author="Ernest Batty" w:date="2022-10-13T09:37:00Z"/>
                    <w:color w:val="auto"/>
                    <w:lang w:val="en-US"/>
                  </w:rPr>
                </w:rPrChange>
              </w:rPr>
            </w:pPr>
            <w:r w:rsidRPr="00143821">
              <w:rPr>
                <w:color w:val="auto"/>
                <w:lang w:val="en-US"/>
              </w:rPr>
              <w:t>Conventional AtoN visibility to MASS</w:t>
            </w:r>
          </w:p>
          <w:p w14:paraId="60E3D7A1" w14:textId="77777777" w:rsidR="00DB4658" w:rsidRPr="00D71B14" w:rsidRDefault="00D71B14" w:rsidP="00141CB1">
            <w:pPr>
              <w:pStyle w:val="Textkrper"/>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ins w:id="43" w:author="Axel Hahn" w:date="2022-10-16T17:40:00Z"/>
                <w:color w:val="auto"/>
                <w:rPrChange w:id="44" w:author="Axel Hahn" w:date="2022-10-16T17:40:00Z">
                  <w:rPr>
                    <w:ins w:id="45" w:author="Axel Hahn" w:date="2022-10-16T17:40:00Z"/>
                    <w:color w:val="auto"/>
                    <w:lang w:val="en-US"/>
                  </w:rPr>
                </w:rPrChange>
              </w:rPr>
            </w:pPr>
            <w:ins w:id="46" w:author="Axel Hahn" w:date="2022-10-16T17:38:00Z">
              <w:r>
                <w:rPr>
                  <w:color w:val="auto"/>
                  <w:lang w:val="en-US"/>
                </w:rPr>
                <w:t xml:space="preserve">Safety and </w:t>
              </w:r>
            </w:ins>
            <w:ins w:id="47" w:author="Ernest Batty" w:date="2022-10-13T09:38:00Z">
              <w:r w:rsidR="00DB4658">
                <w:rPr>
                  <w:color w:val="auto"/>
                  <w:lang w:val="en-US"/>
                </w:rPr>
                <w:t>Security by Design</w:t>
              </w:r>
            </w:ins>
          </w:p>
          <w:p w14:paraId="56E70EB3" w14:textId="07CECC73" w:rsidR="00D71B14" w:rsidRPr="00143821" w:rsidRDefault="00D71B14" w:rsidP="00141CB1">
            <w:pPr>
              <w:pStyle w:val="Textkrper"/>
              <w:numPr>
                <w:ilvl w:val="0"/>
                <w:numId w:val="77"/>
              </w:numPr>
              <w:spacing w:after="0" w:line="240" w:lineRule="auto"/>
              <w:cnfStyle w:val="000000000000" w:firstRow="0" w:lastRow="0" w:firstColumn="0" w:lastColumn="0" w:oddVBand="0" w:evenVBand="0" w:oddHBand="0" w:evenHBand="0" w:firstRowFirstColumn="0" w:firstRowLastColumn="0" w:lastRowFirstColumn="0" w:lastRowLastColumn="0"/>
              <w:rPr>
                <w:color w:val="auto"/>
              </w:rPr>
            </w:pPr>
            <w:ins w:id="48" w:author="Axel Hahn" w:date="2022-10-16T17:40:00Z">
              <w:r>
                <w:rPr>
                  <w:color w:val="auto"/>
                </w:rPr>
                <w:t>Shore side support</w:t>
              </w:r>
            </w:ins>
            <w:ins w:id="49" w:author="Axel Hahn" w:date="2022-10-16T17:41:00Z">
              <w:r>
                <w:rPr>
                  <w:color w:val="auto"/>
                </w:rPr>
                <w:t xml:space="preserve"> for MASS</w:t>
              </w:r>
            </w:ins>
            <w:ins w:id="50" w:author="Axel Hahn" w:date="2022-10-16T17:40:00Z">
              <w:r>
                <w:rPr>
                  <w:color w:val="auto"/>
                </w:rPr>
                <w:t xml:space="preserve"> </w:t>
              </w:r>
            </w:ins>
          </w:p>
        </w:tc>
      </w:tr>
      <w:tr w:rsidR="00143821" w:rsidRPr="00143821" w14:paraId="782909AD" w14:textId="77777777" w:rsidTr="00141CB1">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22690796" w14:textId="332D1259" w:rsidR="00927EC6" w:rsidRPr="00143821" w:rsidRDefault="00927EC6" w:rsidP="00141CB1">
            <w:pPr>
              <w:pStyle w:val="Textkrper"/>
              <w:spacing w:after="0" w:line="240" w:lineRule="auto"/>
              <w:jc w:val="center"/>
              <w:rPr>
                <w:color w:val="auto"/>
              </w:rPr>
            </w:pPr>
            <w:commentRangeStart w:id="51"/>
            <w:r w:rsidRPr="00143821">
              <w:rPr>
                <w:color w:val="auto"/>
                <w:lang w:val="fr-FR"/>
              </w:rPr>
              <w:lastRenderedPageBreak/>
              <w:t>LAP</w:t>
            </w:r>
            <w:commentRangeEnd w:id="51"/>
            <w:r w:rsidR="00C115EE">
              <w:rPr>
                <w:rStyle w:val="Kommentarzeichen"/>
                <w:b w:val="0"/>
                <w:bCs w:val="0"/>
                <w:color w:val="auto"/>
              </w:rPr>
              <w:commentReference w:id="51"/>
            </w:r>
          </w:p>
        </w:tc>
        <w:tc>
          <w:tcPr>
            <w:tcW w:w="6941" w:type="dxa"/>
            <w:hideMark/>
          </w:tcPr>
          <w:p w14:paraId="3254BED0" w14:textId="77777777" w:rsidR="00927EC6" w:rsidRPr="00143821" w:rsidRDefault="00927EC6" w:rsidP="00141CB1">
            <w:pPr>
              <w:pStyle w:val="Textkrper"/>
              <w:numPr>
                <w:ilvl w:val="0"/>
                <w:numId w:val="78"/>
              </w:numPr>
              <w:spacing w:after="0" w:line="240" w:lineRule="auto"/>
              <w:cnfStyle w:val="000000100000" w:firstRow="0" w:lastRow="0" w:firstColumn="0" w:lastColumn="0" w:oddVBand="0" w:evenVBand="0" w:oddHBand="1" w:evenHBand="0" w:firstRowFirstColumn="0" w:firstRowLastColumn="0" w:lastRowFirstColumn="0" w:lastRowLastColumn="0"/>
              <w:rPr>
                <w:color w:val="auto"/>
              </w:rPr>
            </w:pPr>
            <w:r w:rsidRPr="00143821">
              <w:rPr>
                <w:color w:val="auto"/>
                <w:lang w:val="fr-FR"/>
              </w:rPr>
              <w:t>Legal aspect </w:t>
            </w:r>
          </w:p>
        </w:tc>
      </w:tr>
    </w:tbl>
    <w:p w14:paraId="106498AF" w14:textId="77777777" w:rsidR="00927EC6" w:rsidRPr="007A395D" w:rsidRDefault="00927EC6" w:rsidP="000D168B">
      <w:pPr>
        <w:pStyle w:val="Textkrper"/>
      </w:pPr>
    </w:p>
    <w:p w14:paraId="7A8D2F27" w14:textId="3149775B" w:rsidR="00A446C9" w:rsidRPr="007A395D" w:rsidRDefault="00A446C9" w:rsidP="00605E43">
      <w:pPr>
        <w:pStyle w:val="berschrift1"/>
      </w:pPr>
      <w:r w:rsidRPr="007A395D">
        <w:t xml:space="preserve">Action requested of the </w:t>
      </w:r>
      <w:r w:rsidR="000D2704">
        <w:t>TF</w:t>
      </w:r>
    </w:p>
    <w:p w14:paraId="7A9FD49F" w14:textId="06020F39" w:rsidR="00F25BF4" w:rsidRPr="007A395D" w:rsidRDefault="00F25BF4" w:rsidP="006172FC">
      <w:pPr>
        <w:pStyle w:val="Textkrper"/>
        <w:rPr>
          <w:rFonts w:ascii="Calibri" w:hAnsi="Calibri"/>
        </w:rPr>
      </w:pPr>
      <w:r w:rsidRPr="007A395D">
        <w:rPr>
          <w:rFonts w:ascii="Calibri" w:hAnsi="Calibri"/>
        </w:rPr>
        <w:t xml:space="preserve">The </w:t>
      </w:r>
      <w:r w:rsidR="000D168B">
        <w:rPr>
          <w:rFonts w:ascii="Calibri" w:hAnsi="Calibri"/>
        </w:rPr>
        <w:t>TF</w:t>
      </w:r>
      <w:r w:rsidRPr="007A395D">
        <w:rPr>
          <w:rFonts w:ascii="Calibri" w:hAnsi="Calibri"/>
        </w:rPr>
        <w:t xml:space="preserve"> is requested to</w:t>
      </w:r>
      <w:r w:rsidR="006172FC">
        <w:rPr>
          <w:rFonts w:ascii="Calibri" w:hAnsi="Calibri"/>
        </w:rPr>
        <w:t xml:space="preserve"> consider and finalize the draft roadmap for the development of IALA MASS guideline. </w:t>
      </w:r>
    </w:p>
    <w:p w14:paraId="10DC5D6B" w14:textId="77777777" w:rsidR="004D1D85" w:rsidRPr="007A395D" w:rsidRDefault="004D1D85" w:rsidP="00605E43">
      <w:pPr>
        <w:pStyle w:val="Annex"/>
        <w:sectPr w:rsidR="004D1D85" w:rsidRPr="007A395D" w:rsidSect="00C02DDD">
          <w:headerReference w:type="default" r:id="rId15"/>
          <w:footerReference w:type="default" r:id="rId16"/>
          <w:headerReference w:type="first" r:id="rId17"/>
          <w:footerReference w:type="first" r:id="rId18"/>
          <w:pgSz w:w="11906" w:h="16838"/>
          <w:pgMar w:top="1733" w:right="794" w:bottom="567" w:left="907" w:header="564" w:footer="611" w:gutter="0"/>
          <w:cols w:space="708"/>
          <w:titlePg/>
          <w:docGrid w:linePitch="360"/>
        </w:sectPr>
      </w:pPr>
    </w:p>
    <w:p w14:paraId="1FC4E7A9" w14:textId="01DBCEB2" w:rsidR="004D1D85" w:rsidRDefault="00914C8F" w:rsidP="004D1D85">
      <w:pPr>
        <w:pStyle w:val="Annex"/>
      </w:pPr>
      <w:commentRangeStart w:id="52"/>
      <w:r>
        <w:lastRenderedPageBreak/>
        <w:t xml:space="preserve">Draft roadmap </w:t>
      </w:r>
      <w:commentRangeEnd w:id="52"/>
      <w:r w:rsidR="00F22EF4">
        <w:rPr>
          <w:rStyle w:val="Kommentarzeichen"/>
          <w:b w:val="0"/>
          <w:caps w:val="0"/>
          <w:color w:val="auto"/>
        </w:rPr>
        <w:commentReference w:id="52"/>
      </w:r>
      <w:r>
        <w:t>for developing IALA MASS guideline</w:t>
      </w:r>
    </w:p>
    <w:tbl>
      <w:tblPr>
        <w:tblStyle w:val="Tabellenraster"/>
        <w:tblW w:w="0" w:type="auto"/>
        <w:tblLook w:val="04A0" w:firstRow="1" w:lastRow="0" w:firstColumn="1" w:lastColumn="0" w:noHBand="0" w:noVBand="1"/>
      </w:tblPr>
      <w:tblGrid>
        <w:gridCol w:w="3681"/>
        <w:gridCol w:w="5947"/>
      </w:tblGrid>
      <w:tr w:rsidR="00BA2D73" w14:paraId="5AB898D6" w14:textId="77777777" w:rsidTr="00540C84">
        <w:tc>
          <w:tcPr>
            <w:tcW w:w="3681" w:type="dxa"/>
          </w:tcPr>
          <w:p w14:paraId="76AFD7E2" w14:textId="0008DA2E" w:rsidR="00BA2D73" w:rsidRPr="00C115EE" w:rsidRDefault="00540C84" w:rsidP="00914C8F">
            <w:pPr>
              <w:pStyle w:val="Textkrper"/>
              <w:rPr>
                <w:b/>
                <w:bCs/>
                <w:rPrChange w:id="53" w:author="Ernest Batty" w:date="2022-10-13T09:59:00Z">
                  <w:rPr/>
                </w:rPrChange>
              </w:rPr>
            </w:pPr>
            <w:r w:rsidRPr="00C115EE">
              <w:rPr>
                <w:b/>
                <w:bCs/>
                <w:rPrChange w:id="54" w:author="Ernest Batty" w:date="2022-10-13T09:59:00Z">
                  <w:rPr/>
                </w:rPrChange>
              </w:rPr>
              <w:t>Meetings</w:t>
            </w:r>
          </w:p>
        </w:tc>
        <w:tc>
          <w:tcPr>
            <w:tcW w:w="5947" w:type="dxa"/>
          </w:tcPr>
          <w:p w14:paraId="52F9F854" w14:textId="0DEEF9D2" w:rsidR="00BA2D73" w:rsidRPr="00C115EE" w:rsidRDefault="00540C84" w:rsidP="00914C8F">
            <w:pPr>
              <w:pStyle w:val="Textkrper"/>
              <w:rPr>
                <w:b/>
                <w:bCs/>
                <w:rPrChange w:id="55" w:author="Ernest Batty" w:date="2022-10-13T09:59:00Z">
                  <w:rPr/>
                </w:rPrChange>
              </w:rPr>
            </w:pPr>
            <w:r w:rsidRPr="00C115EE">
              <w:rPr>
                <w:b/>
                <w:bCs/>
                <w:rPrChange w:id="56" w:author="Ernest Batty" w:date="2022-10-13T09:59:00Z">
                  <w:rPr/>
                </w:rPrChange>
              </w:rPr>
              <w:t>Work plan</w:t>
            </w:r>
          </w:p>
        </w:tc>
      </w:tr>
      <w:tr w:rsidR="00BA2D73" w14:paraId="42E4EA10" w14:textId="77777777" w:rsidTr="00540C84">
        <w:tc>
          <w:tcPr>
            <w:tcW w:w="3681" w:type="dxa"/>
          </w:tcPr>
          <w:p w14:paraId="76CC4047" w14:textId="7AF1A7B5" w:rsidR="00BA2D73" w:rsidRDefault="0079529C" w:rsidP="00914C8F">
            <w:pPr>
              <w:pStyle w:val="Textkrper"/>
            </w:pPr>
            <w:r>
              <w:t>TF 4 (Sep 2022)</w:t>
            </w:r>
          </w:p>
        </w:tc>
        <w:tc>
          <w:tcPr>
            <w:tcW w:w="5947" w:type="dxa"/>
          </w:tcPr>
          <w:p w14:paraId="14CACB46" w14:textId="64A6141E" w:rsidR="00BA2D73" w:rsidRPr="0079529C" w:rsidRDefault="0079529C" w:rsidP="00914C8F">
            <w:pPr>
              <w:pStyle w:val="Textkrper"/>
              <w:rPr>
                <w:lang w:val="en-US"/>
              </w:rPr>
            </w:pPr>
            <w:r w:rsidRPr="0079529C">
              <w:rPr>
                <w:lang w:val="en-US"/>
              </w:rPr>
              <w:t>Consider and finalize the d</w:t>
            </w:r>
            <w:r>
              <w:rPr>
                <w:lang w:val="en-US"/>
              </w:rPr>
              <w:t>raft roadmap</w:t>
            </w:r>
            <w:r w:rsidR="003514B4">
              <w:rPr>
                <w:lang w:val="en-US"/>
              </w:rPr>
              <w:t xml:space="preserve"> and the framework</w:t>
            </w:r>
          </w:p>
        </w:tc>
      </w:tr>
      <w:tr w:rsidR="00BA2D73" w14:paraId="1B0ABB51" w14:textId="77777777" w:rsidTr="00540C84">
        <w:tc>
          <w:tcPr>
            <w:tcW w:w="3681" w:type="dxa"/>
          </w:tcPr>
          <w:p w14:paraId="62F4330A" w14:textId="75872F77" w:rsidR="00BA2D73" w:rsidRPr="0079529C" w:rsidRDefault="0079529C" w:rsidP="00914C8F">
            <w:pPr>
              <w:pStyle w:val="Textkrper"/>
              <w:rPr>
                <w:lang w:val="en-US"/>
              </w:rPr>
            </w:pPr>
            <w:r>
              <w:rPr>
                <w:lang w:val="en-US"/>
              </w:rPr>
              <w:t>PAP 47 (Sep 2022)</w:t>
            </w:r>
          </w:p>
        </w:tc>
        <w:tc>
          <w:tcPr>
            <w:tcW w:w="5947" w:type="dxa"/>
          </w:tcPr>
          <w:p w14:paraId="4D56EE8F" w14:textId="0403FFEA" w:rsidR="00BA2D73" w:rsidRPr="0079529C" w:rsidRDefault="003514B4" w:rsidP="00914C8F">
            <w:pPr>
              <w:pStyle w:val="Textkrper"/>
              <w:rPr>
                <w:lang w:val="en-US"/>
              </w:rPr>
            </w:pPr>
            <w:r>
              <w:rPr>
                <w:lang w:val="en-US"/>
              </w:rPr>
              <w:t>Approve the draft roadmap and the framework</w:t>
            </w:r>
          </w:p>
        </w:tc>
      </w:tr>
      <w:tr w:rsidR="00BA2D73" w14:paraId="3A5069DB" w14:textId="77777777" w:rsidTr="00540C84">
        <w:tc>
          <w:tcPr>
            <w:tcW w:w="3681" w:type="dxa"/>
          </w:tcPr>
          <w:p w14:paraId="05C0E454" w14:textId="40E68DF0" w:rsidR="00BA2D73" w:rsidRPr="0079529C" w:rsidRDefault="00D20DA6" w:rsidP="00914C8F">
            <w:pPr>
              <w:pStyle w:val="Textkrper"/>
              <w:rPr>
                <w:lang w:val="en-US"/>
              </w:rPr>
            </w:pPr>
            <w:r>
              <w:rPr>
                <w:lang w:val="en-US"/>
              </w:rPr>
              <w:t>Committees</w:t>
            </w:r>
            <w:r w:rsidR="000F6731">
              <w:rPr>
                <w:lang w:val="en-US"/>
              </w:rPr>
              <w:t xml:space="preserve"> and LAP</w:t>
            </w:r>
            <w:r>
              <w:rPr>
                <w:lang w:val="en-US"/>
              </w:rPr>
              <w:t xml:space="preserve"> </w:t>
            </w:r>
            <w:r w:rsidR="00C47588">
              <w:rPr>
                <w:lang w:val="en-US"/>
              </w:rPr>
              <w:t>(</w:t>
            </w:r>
            <w:r>
              <w:rPr>
                <w:lang w:val="en-US"/>
              </w:rPr>
              <w:t>2</w:t>
            </w:r>
            <w:r w:rsidRPr="00D20DA6">
              <w:rPr>
                <w:vertAlign w:val="superscript"/>
                <w:lang w:val="en-US"/>
              </w:rPr>
              <w:t>nd</w:t>
            </w:r>
            <w:r>
              <w:rPr>
                <w:lang w:val="en-US"/>
              </w:rPr>
              <w:t xml:space="preserve"> half 2022</w:t>
            </w:r>
            <w:r w:rsidR="00C47588">
              <w:rPr>
                <w:lang w:val="en-US"/>
              </w:rPr>
              <w:t>)</w:t>
            </w:r>
            <w:r>
              <w:rPr>
                <w:lang w:val="en-US"/>
              </w:rPr>
              <w:t xml:space="preserve"> </w:t>
            </w:r>
          </w:p>
        </w:tc>
        <w:tc>
          <w:tcPr>
            <w:tcW w:w="5947" w:type="dxa"/>
          </w:tcPr>
          <w:p w14:paraId="54040C15" w14:textId="3ADDCC28" w:rsidR="00BA2D73" w:rsidRPr="0079529C" w:rsidRDefault="00B023C2" w:rsidP="00914C8F">
            <w:pPr>
              <w:pStyle w:val="Textkrper"/>
              <w:rPr>
                <w:lang w:val="en-US"/>
              </w:rPr>
            </w:pPr>
            <w:r>
              <w:rPr>
                <w:lang w:val="en-US"/>
              </w:rPr>
              <w:t>Continue drafting the relevant chapters</w:t>
            </w:r>
          </w:p>
        </w:tc>
      </w:tr>
      <w:tr w:rsidR="00BA2D73" w14:paraId="3E58EBE0" w14:textId="77777777" w:rsidTr="00540C84">
        <w:tc>
          <w:tcPr>
            <w:tcW w:w="3681" w:type="dxa"/>
          </w:tcPr>
          <w:p w14:paraId="39F9C370" w14:textId="4FD0359D" w:rsidR="00BA2D73" w:rsidRPr="0079529C" w:rsidRDefault="00C47588" w:rsidP="00914C8F">
            <w:pPr>
              <w:pStyle w:val="Textkrper"/>
              <w:rPr>
                <w:lang w:val="en-US"/>
              </w:rPr>
            </w:pPr>
            <w:r>
              <w:rPr>
                <w:lang w:val="en-US"/>
              </w:rPr>
              <w:t>Council (December 2022)</w:t>
            </w:r>
          </w:p>
        </w:tc>
        <w:tc>
          <w:tcPr>
            <w:tcW w:w="5947" w:type="dxa"/>
          </w:tcPr>
          <w:p w14:paraId="3DCB611A" w14:textId="6048813C" w:rsidR="00BA2D73" w:rsidRPr="0079529C" w:rsidRDefault="00C47588" w:rsidP="00914C8F">
            <w:pPr>
              <w:pStyle w:val="Textkrper"/>
              <w:rPr>
                <w:lang w:val="en-US"/>
              </w:rPr>
            </w:pPr>
            <w:commentRangeStart w:id="57"/>
            <w:r>
              <w:rPr>
                <w:lang w:val="en-US"/>
              </w:rPr>
              <w:t>Note the development</w:t>
            </w:r>
            <w:commentRangeEnd w:id="57"/>
            <w:r w:rsidR="00C115EE">
              <w:rPr>
                <w:rStyle w:val="Kommentarzeichen"/>
              </w:rPr>
              <w:commentReference w:id="57"/>
            </w:r>
          </w:p>
        </w:tc>
      </w:tr>
      <w:tr w:rsidR="009F3FF8" w14:paraId="35E87192" w14:textId="77777777" w:rsidTr="00540C84">
        <w:tc>
          <w:tcPr>
            <w:tcW w:w="3681" w:type="dxa"/>
          </w:tcPr>
          <w:p w14:paraId="76979FE6" w14:textId="51BD18BE" w:rsidR="009F3FF8" w:rsidRDefault="009F3FF8" w:rsidP="00914C8F">
            <w:pPr>
              <w:pStyle w:val="Textkrper"/>
              <w:rPr>
                <w:lang w:val="en-US"/>
              </w:rPr>
            </w:pPr>
            <w:r>
              <w:rPr>
                <w:lang w:val="en-US"/>
              </w:rPr>
              <w:t>TF 5</w:t>
            </w:r>
            <w:r w:rsidR="003434B4">
              <w:rPr>
                <w:lang w:val="en-US"/>
              </w:rPr>
              <w:t xml:space="preserve"> (1st half 2023)</w:t>
            </w:r>
          </w:p>
        </w:tc>
        <w:tc>
          <w:tcPr>
            <w:tcW w:w="5947" w:type="dxa"/>
          </w:tcPr>
          <w:p w14:paraId="31DE3D75" w14:textId="723FAF61" w:rsidR="009F3FF8" w:rsidRDefault="00B477A6" w:rsidP="00914C8F">
            <w:pPr>
              <w:pStyle w:val="Textkrper"/>
              <w:rPr>
                <w:lang w:val="en-US"/>
              </w:rPr>
            </w:pPr>
            <w:r>
              <w:rPr>
                <w:lang w:val="en-US"/>
              </w:rPr>
              <w:t>Coordinate the development</w:t>
            </w:r>
          </w:p>
        </w:tc>
      </w:tr>
      <w:tr w:rsidR="00C47588" w14:paraId="2EDE7B5C" w14:textId="77777777" w:rsidTr="00540C84">
        <w:tc>
          <w:tcPr>
            <w:tcW w:w="3681" w:type="dxa"/>
          </w:tcPr>
          <w:p w14:paraId="4F072F6C" w14:textId="63779138" w:rsidR="00C47588" w:rsidRDefault="000F6731" w:rsidP="00914C8F">
            <w:pPr>
              <w:pStyle w:val="Textkrper"/>
              <w:rPr>
                <w:lang w:val="en-US"/>
              </w:rPr>
            </w:pPr>
            <w:r>
              <w:rPr>
                <w:lang w:val="en-US"/>
              </w:rPr>
              <w:t>Committees and LAP</w:t>
            </w:r>
            <w:r w:rsidR="00501171">
              <w:rPr>
                <w:lang w:val="en-US"/>
              </w:rPr>
              <w:t xml:space="preserve"> (1st half 2023)</w:t>
            </w:r>
          </w:p>
        </w:tc>
        <w:tc>
          <w:tcPr>
            <w:tcW w:w="5947" w:type="dxa"/>
          </w:tcPr>
          <w:p w14:paraId="61B3194D" w14:textId="6DE0C8E2" w:rsidR="00C47588" w:rsidRDefault="00501171" w:rsidP="00914C8F">
            <w:pPr>
              <w:pStyle w:val="Textkrper"/>
              <w:rPr>
                <w:lang w:val="en-US"/>
              </w:rPr>
            </w:pPr>
            <w:r>
              <w:rPr>
                <w:lang w:val="en-US"/>
              </w:rPr>
              <w:t>No meetings</w:t>
            </w:r>
          </w:p>
        </w:tc>
      </w:tr>
      <w:tr w:rsidR="009F3FF8" w14:paraId="0BE04C39" w14:textId="77777777" w:rsidTr="00540C84">
        <w:tc>
          <w:tcPr>
            <w:tcW w:w="3681" w:type="dxa"/>
          </w:tcPr>
          <w:p w14:paraId="61F0A439" w14:textId="0DD07E8A" w:rsidR="009F3FF8" w:rsidRDefault="009F3FF8" w:rsidP="00914C8F">
            <w:pPr>
              <w:pStyle w:val="Textkrper"/>
              <w:rPr>
                <w:lang w:val="en-US"/>
              </w:rPr>
            </w:pPr>
            <w:r>
              <w:rPr>
                <w:lang w:val="en-US"/>
              </w:rPr>
              <w:t>TF 6</w:t>
            </w:r>
            <w:r w:rsidR="003434B4">
              <w:rPr>
                <w:lang w:val="en-US"/>
              </w:rPr>
              <w:t xml:space="preserve"> (2</w:t>
            </w:r>
            <w:r w:rsidR="003434B4" w:rsidRPr="00D20DA6">
              <w:rPr>
                <w:vertAlign w:val="superscript"/>
                <w:lang w:val="en-US"/>
              </w:rPr>
              <w:t>nd</w:t>
            </w:r>
            <w:r w:rsidR="003434B4">
              <w:rPr>
                <w:lang w:val="en-US"/>
              </w:rPr>
              <w:t xml:space="preserve"> half 2023)</w:t>
            </w:r>
          </w:p>
        </w:tc>
        <w:tc>
          <w:tcPr>
            <w:tcW w:w="5947" w:type="dxa"/>
          </w:tcPr>
          <w:p w14:paraId="67D906A1" w14:textId="760DEB58" w:rsidR="009F3FF8" w:rsidRDefault="00B477A6" w:rsidP="00914C8F">
            <w:pPr>
              <w:pStyle w:val="Textkrper"/>
              <w:rPr>
                <w:lang w:val="en-US"/>
              </w:rPr>
            </w:pPr>
            <w:r>
              <w:rPr>
                <w:lang w:val="en-US"/>
              </w:rPr>
              <w:t>Coordinate the development</w:t>
            </w:r>
          </w:p>
        </w:tc>
      </w:tr>
      <w:tr w:rsidR="00BA2D73" w14:paraId="1CE594C6" w14:textId="77777777" w:rsidTr="00540C84">
        <w:tc>
          <w:tcPr>
            <w:tcW w:w="3681" w:type="dxa"/>
          </w:tcPr>
          <w:p w14:paraId="745DCA83" w14:textId="33D6D2B9" w:rsidR="00BA2D73" w:rsidRPr="0079529C" w:rsidRDefault="000F6731" w:rsidP="00914C8F">
            <w:pPr>
              <w:pStyle w:val="Textkrper"/>
              <w:rPr>
                <w:lang w:val="en-US"/>
              </w:rPr>
            </w:pPr>
            <w:r>
              <w:rPr>
                <w:lang w:val="en-US"/>
              </w:rPr>
              <w:t>Committees and LAP</w:t>
            </w:r>
            <w:r w:rsidR="00C47588">
              <w:rPr>
                <w:lang w:val="en-US"/>
              </w:rPr>
              <w:t xml:space="preserve"> (2</w:t>
            </w:r>
            <w:r w:rsidR="00C47588" w:rsidRPr="00D20DA6">
              <w:rPr>
                <w:vertAlign w:val="superscript"/>
                <w:lang w:val="en-US"/>
              </w:rPr>
              <w:t>nd</w:t>
            </w:r>
            <w:r w:rsidR="00C47588">
              <w:rPr>
                <w:lang w:val="en-US"/>
              </w:rPr>
              <w:t xml:space="preserve"> half 2023)</w:t>
            </w:r>
          </w:p>
        </w:tc>
        <w:tc>
          <w:tcPr>
            <w:tcW w:w="5947" w:type="dxa"/>
          </w:tcPr>
          <w:p w14:paraId="4D2EF122" w14:textId="1D4A717C" w:rsidR="00BA2D73" w:rsidRPr="0079529C" w:rsidRDefault="00501171" w:rsidP="00914C8F">
            <w:pPr>
              <w:pStyle w:val="Textkrper"/>
              <w:rPr>
                <w:lang w:val="en-US"/>
              </w:rPr>
            </w:pPr>
            <w:r>
              <w:rPr>
                <w:lang w:val="en-US"/>
              </w:rPr>
              <w:t>Continue drafting the relevant chapters</w:t>
            </w:r>
          </w:p>
        </w:tc>
      </w:tr>
      <w:tr w:rsidR="00BA2D73" w14:paraId="094439F5" w14:textId="77777777" w:rsidTr="00540C84">
        <w:tc>
          <w:tcPr>
            <w:tcW w:w="3681" w:type="dxa"/>
          </w:tcPr>
          <w:p w14:paraId="2E89273A" w14:textId="6A762D8B" w:rsidR="00BA2D73" w:rsidRPr="0079529C" w:rsidRDefault="003434B4" w:rsidP="00914C8F">
            <w:pPr>
              <w:pStyle w:val="Textkrper"/>
              <w:rPr>
                <w:lang w:val="en-US"/>
              </w:rPr>
            </w:pPr>
            <w:r>
              <w:rPr>
                <w:lang w:val="en-US"/>
              </w:rPr>
              <w:t>TF 7 (1st half 2024)</w:t>
            </w:r>
          </w:p>
        </w:tc>
        <w:tc>
          <w:tcPr>
            <w:tcW w:w="5947" w:type="dxa"/>
          </w:tcPr>
          <w:p w14:paraId="5EB2B7DB" w14:textId="0A5CAC40" w:rsidR="00BA2D73" w:rsidRPr="0079529C" w:rsidRDefault="00B477A6" w:rsidP="00914C8F">
            <w:pPr>
              <w:pStyle w:val="Textkrper"/>
              <w:rPr>
                <w:lang w:val="en-US"/>
              </w:rPr>
            </w:pPr>
            <w:r>
              <w:rPr>
                <w:lang w:val="en-US"/>
              </w:rPr>
              <w:t>Coordinate the development</w:t>
            </w:r>
          </w:p>
        </w:tc>
      </w:tr>
      <w:tr w:rsidR="00935C30" w14:paraId="0D617085" w14:textId="77777777" w:rsidTr="00540C84">
        <w:tc>
          <w:tcPr>
            <w:tcW w:w="3681" w:type="dxa"/>
          </w:tcPr>
          <w:p w14:paraId="197026FA" w14:textId="76BBC508" w:rsidR="00935C30" w:rsidRPr="0079529C" w:rsidRDefault="00935C30" w:rsidP="00935C30">
            <w:pPr>
              <w:pStyle w:val="Textkrper"/>
              <w:rPr>
                <w:lang w:val="en-US"/>
              </w:rPr>
            </w:pPr>
            <w:r>
              <w:rPr>
                <w:lang w:val="en-US"/>
              </w:rPr>
              <w:t>Committees and LAP (1st half 2024)</w:t>
            </w:r>
          </w:p>
        </w:tc>
        <w:tc>
          <w:tcPr>
            <w:tcW w:w="5947" w:type="dxa"/>
          </w:tcPr>
          <w:p w14:paraId="7E93F66B" w14:textId="1FB9EB78" w:rsidR="00935C30" w:rsidRPr="0079529C" w:rsidRDefault="00FA67DB" w:rsidP="00935C30">
            <w:pPr>
              <w:pStyle w:val="Textkrper"/>
              <w:rPr>
                <w:lang w:val="en-US"/>
              </w:rPr>
            </w:pPr>
            <w:r>
              <w:rPr>
                <w:lang w:val="en-US"/>
              </w:rPr>
              <w:t>Continue drafting the relevant chapters</w:t>
            </w:r>
          </w:p>
        </w:tc>
      </w:tr>
      <w:tr w:rsidR="00935C30" w14:paraId="297D3697" w14:textId="77777777" w:rsidTr="00540C84">
        <w:tc>
          <w:tcPr>
            <w:tcW w:w="3681" w:type="dxa"/>
          </w:tcPr>
          <w:p w14:paraId="23B485BF" w14:textId="7839865D" w:rsidR="00935C30" w:rsidRPr="0079529C" w:rsidRDefault="00935C30" w:rsidP="00935C30">
            <w:pPr>
              <w:pStyle w:val="Textkrper"/>
              <w:rPr>
                <w:lang w:val="en-US"/>
              </w:rPr>
            </w:pPr>
            <w:r>
              <w:rPr>
                <w:lang w:val="en-US"/>
              </w:rPr>
              <w:t>TF 8</w:t>
            </w:r>
          </w:p>
        </w:tc>
        <w:tc>
          <w:tcPr>
            <w:tcW w:w="5947" w:type="dxa"/>
          </w:tcPr>
          <w:p w14:paraId="5F7BBFE2" w14:textId="15DE02C3" w:rsidR="00935C30" w:rsidRPr="0079529C" w:rsidRDefault="00B477A6" w:rsidP="00935C30">
            <w:pPr>
              <w:pStyle w:val="Textkrper"/>
              <w:rPr>
                <w:lang w:val="en-US"/>
              </w:rPr>
            </w:pPr>
            <w:r>
              <w:rPr>
                <w:lang w:val="en-US"/>
              </w:rPr>
              <w:t>Coordinate the development</w:t>
            </w:r>
          </w:p>
        </w:tc>
      </w:tr>
      <w:tr w:rsidR="00935C30" w:rsidRPr="00935C30" w14:paraId="3574D355" w14:textId="77777777" w:rsidTr="00540C84">
        <w:tc>
          <w:tcPr>
            <w:tcW w:w="3681" w:type="dxa"/>
          </w:tcPr>
          <w:p w14:paraId="3DB4393C" w14:textId="71CEFE44" w:rsidR="00935C30" w:rsidRPr="0079529C" w:rsidRDefault="00935C30" w:rsidP="00935C30">
            <w:pPr>
              <w:pStyle w:val="Textkrper"/>
              <w:rPr>
                <w:lang w:val="en-US"/>
              </w:rPr>
            </w:pPr>
            <w:r>
              <w:rPr>
                <w:lang w:val="en-US"/>
              </w:rPr>
              <w:t>Committees and LAP (2</w:t>
            </w:r>
            <w:r w:rsidRPr="00D20DA6">
              <w:rPr>
                <w:vertAlign w:val="superscript"/>
                <w:lang w:val="en-US"/>
              </w:rPr>
              <w:t>nd</w:t>
            </w:r>
            <w:r>
              <w:rPr>
                <w:lang w:val="en-US"/>
              </w:rPr>
              <w:t xml:space="preserve"> half 2024)</w:t>
            </w:r>
          </w:p>
        </w:tc>
        <w:tc>
          <w:tcPr>
            <w:tcW w:w="5947" w:type="dxa"/>
          </w:tcPr>
          <w:p w14:paraId="46047E79" w14:textId="6D5B7180" w:rsidR="00935C30" w:rsidRPr="0079529C" w:rsidRDefault="00FA67DB" w:rsidP="00935C30">
            <w:pPr>
              <w:pStyle w:val="Textkrper"/>
              <w:rPr>
                <w:lang w:val="en-US"/>
              </w:rPr>
            </w:pPr>
            <w:r>
              <w:rPr>
                <w:lang w:val="en-US"/>
              </w:rPr>
              <w:t>Finalize the IALA MASS guideline</w:t>
            </w:r>
          </w:p>
        </w:tc>
      </w:tr>
      <w:tr w:rsidR="00935C30" w:rsidRPr="00935C30" w14:paraId="4124FC9E" w14:textId="77777777" w:rsidTr="00540C84">
        <w:tc>
          <w:tcPr>
            <w:tcW w:w="3681" w:type="dxa"/>
          </w:tcPr>
          <w:p w14:paraId="1836B221" w14:textId="778C97C2" w:rsidR="00935C30" w:rsidRDefault="00935C30" w:rsidP="00935C30">
            <w:pPr>
              <w:pStyle w:val="Textkrper"/>
              <w:rPr>
                <w:lang w:val="en-US"/>
              </w:rPr>
            </w:pPr>
            <w:r>
              <w:rPr>
                <w:lang w:val="en-US"/>
              </w:rPr>
              <w:t xml:space="preserve">Council </w:t>
            </w:r>
            <w:r w:rsidR="00D74C5B">
              <w:rPr>
                <w:lang w:val="en-US"/>
              </w:rPr>
              <w:t>(2</w:t>
            </w:r>
            <w:r w:rsidR="00D74C5B" w:rsidRPr="00D20DA6">
              <w:rPr>
                <w:vertAlign w:val="superscript"/>
                <w:lang w:val="en-US"/>
              </w:rPr>
              <w:t>nd</w:t>
            </w:r>
            <w:r w:rsidR="00D74C5B">
              <w:rPr>
                <w:lang w:val="en-US"/>
              </w:rPr>
              <w:t xml:space="preserve"> half 2024)</w:t>
            </w:r>
          </w:p>
        </w:tc>
        <w:tc>
          <w:tcPr>
            <w:tcW w:w="5947" w:type="dxa"/>
          </w:tcPr>
          <w:p w14:paraId="055C4DE5" w14:textId="7E1E0817" w:rsidR="00935C30" w:rsidRPr="0079529C" w:rsidRDefault="00D74C5B" w:rsidP="00935C30">
            <w:pPr>
              <w:pStyle w:val="Textkrper"/>
              <w:rPr>
                <w:lang w:val="en-US"/>
              </w:rPr>
            </w:pPr>
            <w:r>
              <w:rPr>
                <w:lang w:val="en-US"/>
              </w:rPr>
              <w:t>Approve the IALA MASS guideline</w:t>
            </w:r>
          </w:p>
        </w:tc>
      </w:tr>
    </w:tbl>
    <w:p w14:paraId="331B1C0E" w14:textId="77777777" w:rsidR="00914C8F" w:rsidRPr="00914C8F" w:rsidRDefault="00914C8F" w:rsidP="00914C8F">
      <w:pPr>
        <w:pStyle w:val="Textkrper"/>
      </w:pPr>
    </w:p>
    <w:p w14:paraId="16AE6650" w14:textId="5B71BEC1" w:rsidR="004D1D85" w:rsidRPr="007A395D" w:rsidRDefault="004D1D85" w:rsidP="001111DD">
      <w:pPr>
        <w:pStyle w:val="AppendixHead3"/>
        <w:numPr>
          <w:ilvl w:val="0"/>
          <w:numId w:val="0"/>
        </w:numPr>
      </w:pPr>
    </w:p>
    <w:sectPr w:rsidR="004D1D85" w:rsidRPr="007A395D" w:rsidSect="0082480E">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Ernest Batty" w:date="2022-10-13T09:33:00Z" w:initials="EB">
    <w:p w14:paraId="1D1F1BDA" w14:textId="77777777" w:rsidR="00893486" w:rsidRDefault="00DB4658">
      <w:pPr>
        <w:pStyle w:val="Kommentartext"/>
      </w:pPr>
      <w:r>
        <w:rPr>
          <w:rStyle w:val="Kommentarzeichen"/>
        </w:rPr>
        <w:annotationRef/>
      </w:r>
      <w:r w:rsidR="00893486">
        <w:t>Definition of MASS is required because the IMO has not yet finalised their own definition of MASS.</w:t>
      </w:r>
    </w:p>
    <w:p w14:paraId="4D7C401A" w14:textId="77777777" w:rsidR="00893486" w:rsidRDefault="00893486">
      <w:pPr>
        <w:pStyle w:val="Kommentartext"/>
      </w:pPr>
    </w:p>
    <w:p w14:paraId="32B41158" w14:textId="77777777" w:rsidR="00893486" w:rsidRDefault="00893486">
      <w:pPr>
        <w:pStyle w:val="Kommentartext"/>
      </w:pPr>
      <w:r>
        <w:t>PAP has its own definition of MASS.</w:t>
      </w:r>
    </w:p>
    <w:p w14:paraId="410A2606" w14:textId="77777777" w:rsidR="00893486" w:rsidRDefault="00893486">
      <w:pPr>
        <w:pStyle w:val="Kommentartext"/>
      </w:pPr>
      <w:r>
        <w:t>IMO (MSC Legal and correspondence groups)may change it definition of MASS.</w:t>
      </w:r>
    </w:p>
    <w:p w14:paraId="3D6191D7" w14:textId="77777777" w:rsidR="00893486" w:rsidRDefault="00893486">
      <w:pPr>
        <w:pStyle w:val="Kommentartext"/>
      </w:pPr>
      <w:r>
        <w:t>IALA may follow its own definition of MASS and degrees of autonomy.</w:t>
      </w:r>
    </w:p>
    <w:p w14:paraId="6324C0E4" w14:textId="77777777" w:rsidR="00893486" w:rsidRDefault="00893486">
      <w:pPr>
        <w:pStyle w:val="Kommentartext"/>
      </w:pPr>
    </w:p>
    <w:p w14:paraId="1408D83A" w14:textId="77777777" w:rsidR="00893486" w:rsidRDefault="00893486">
      <w:pPr>
        <w:pStyle w:val="Kommentartext"/>
      </w:pPr>
      <w:r>
        <w:t>A lexicon may be needed to allow interpretation between various MASS working groups.</w:t>
      </w:r>
    </w:p>
    <w:p w14:paraId="325BE40A" w14:textId="77777777" w:rsidR="00893486" w:rsidRDefault="00893486">
      <w:pPr>
        <w:pStyle w:val="Kommentartext"/>
      </w:pPr>
    </w:p>
    <w:p w14:paraId="0A482B9A" w14:textId="77777777" w:rsidR="00893486" w:rsidRDefault="00893486">
      <w:pPr>
        <w:pStyle w:val="Kommentartext"/>
      </w:pPr>
      <w:r>
        <w:t>As IALA provides inputs to committees have to use the terms in IMO documents.</w:t>
      </w:r>
    </w:p>
    <w:p w14:paraId="0DBD6FDE" w14:textId="77777777" w:rsidR="00893486" w:rsidRDefault="00893486">
      <w:pPr>
        <w:pStyle w:val="Kommentartext"/>
      </w:pPr>
    </w:p>
    <w:p w14:paraId="37793E9D" w14:textId="77777777" w:rsidR="00893486" w:rsidRDefault="00893486">
      <w:pPr>
        <w:pStyle w:val="Kommentartext"/>
      </w:pPr>
      <w:r>
        <w:t>MSC106 meeting (November 2022) may indicate progress with regards to a Lexicon. IALA unable to input due to time. There is no IALA participation in the correspondence group.</w:t>
      </w:r>
    </w:p>
    <w:p w14:paraId="4163D1E5" w14:textId="77777777" w:rsidR="00893486" w:rsidRDefault="00893486">
      <w:pPr>
        <w:pStyle w:val="Kommentartext"/>
      </w:pPr>
    </w:p>
    <w:p w14:paraId="2D781542" w14:textId="77777777" w:rsidR="00893486" w:rsidRDefault="00893486">
      <w:pPr>
        <w:pStyle w:val="Kommentartext"/>
      </w:pPr>
      <w:r>
        <w:rPr>
          <w:b/>
          <w:bCs/>
        </w:rPr>
        <w:t>ACTION:</w:t>
      </w:r>
      <w:r>
        <w:t xml:space="preserve"> A recommendation to be made to the IALA secretariat to participate in the MSC correspondence group.</w:t>
      </w:r>
    </w:p>
    <w:p w14:paraId="72D4615C" w14:textId="77777777" w:rsidR="00893486" w:rsidRDefault="00893486">
      <w:pPr>
        <w:pStyle w:val="Kommentartext"/>
      </w:pPr>
    </w:p>
    <w:p w14:paraId="50B08CF4" w14:textId="77777777" w:rsidR="00893486" w:rsidRDefault="00893486" w:rsidP="00E1594C">
      <w:pPr>
        <w:pStyle w:val="Kommentartext"/>
      </w:pPr>
      <w:r>
        <w:t xml:space="preserve">MSC 107 meeting (Late May / June 2023). IALA can have inputs to this meeting. </w:t>
      </w:r>
    </w:p>
  </w:comment>
  <w:comment w:id="25" w:author="Ernest Batty" w:date="2022-10-13T09:23:00Z" w:initials="EB">
    <w:p w14:paraId="0FCD5D06" w14:textId="40DC5C41" w:rsidR="00FC5276" w:rsidRDefault="00FC5276">
      <w:pPr>
        <w:pStyle w:val="Kommentartext"/>
      </w:pPr>
      <w:r>
        <w:rPr>
          <w:rStyle w:val="Kommentarzeichen"/>
        </w:rPr>
        <w:annotationRef/>
      </w:r>
      <w:r>
        <w:t>Cyber Security should be part of all of the components of these items and not a separate topic.</w:t>
      </w:r>
    </w:p>
    <w:p w14:paraId="54766BDF" w14:textId="77777777" w:rsidR="00FC5276" w:rsidRDefault="00FC5276">
      <w:pPr>
        <w:pStyle w:val="Kommentartext"/>
      </w:pPr>
      <w:r>
        <w:t>PAP has decided that should be part of ARM. Next PAP will be on the 9th November and then March 2023.</w:t>
      </w:r>
    </w:p>
    <w:p w14:paraId="24420E2D" w14:textId="77777777" w:rsidR="00FC5276" w:rsidRDefault="00FC5276" w:rsidP="00F473FD">
      <w:pPr>
        <w:pStyle w:val="Kommentartext"/>
      </w:pPr>
      <w:r>
        <w:t>Cyber Security is mostly a technical issue.</w:t>
      </w:r>
    </w:p>
  </w:comment>
  <w:comment w:id="28" w:author="Ernest Batty" w:date="2022-10-13T09:27:00Z" w:initials="EB">
    <w:p w14:paraId="39054D0F" w14:textId="77777777" w:rsidR="00DB4658" w:rsidRDefault="00FC5276">
      <w:pPr>
        <w:pStyle w:val="Kommentartext"/>
      </w:pPr>
      <w:r>
        <w:rPr>
          <w:rStyle w:val="Kommentarzeichen"/>
        </w:rPr>
        <w:annotationRef/>
      </w:r>
      <w:r w:rsidR="00DB4658">
        <w:t>The separation of MASS and convention vessels in VTS.</w:t>
      </w:r>
    </w:p>
    <w:p w14:paraId="1B6A1AC2" w14:textId="77777777" w:rsidR="00DB4658" w:rsidRDefault="00DB4658">
      <w:pPr>
        <w:pStyle w:val="Kommentartext"/>
      </w:pPr>
      <w:r>
        <w:t>All vessel should be able to exploit the technologies that are made available.</w:t>
      </w:r>
    </w:p>
    <w:p w14:paraId="02E132FE" w14:textId="77777777" w:rsidR="00DB4658" w:rsidRDefault="00DB4658" w:rsidP="004B5B5E">
      <w:pPr>
        <w:pStyle w:val="Kommentartext"/>
      </w:pPr>
      <w:r>
        <w:t>All future services should be developed for all ships (MASS and convention).</w:t>
      </w:r>
    </w:p>
  </w:comment>
  <w:comment w:id="32" w:author="Ernest Batty" w:date="2022-10-13T09:54:00Z" w:initials="EB">
    <w:p w14:paraId="1F9115B2" w14:textId="77777777" w:rsidR="00C115EE" w:rsidRDefault="00C115EE" w:rsidP="005C5860">
      <w:pPr>
        <w:pStyle w:val="Kommentartext"/>
      </w:pPr>
      <w:r>
        <w:rPr>
          <w:rStyle w:val="Kommentarzeichen"/>
        </w:rPr>
        <w:annotationRef/>
      </w:r>
      <w:r>
        <w:t>Should already be Cyber Secure</w:t>
      </w:r>
    </w:p>
  </w:comment>
  <w:comment w:id="35" w:author="Ernest Batty" w:date="2022-10-13T09:29:00Z" w:initials="EB">
    <w:p w14:paraId="6C52B5DA" w14:textId="3CC598AF" w:rsidR="00FC5276" w:rsidRDefault="00FC5276" w:rsidP="007E2696">
      <w:pPr>
        <w:pStyle w:val="Kommentartext"/>
      </w:pPr>
      <w:r>
        <w:rPr>
          <w:rStyle w:val="Kommentarzeichen"/>
        </w:rPr>
        <w:annotationRef/>
      </w:r>
      <w:r>
        <w:t>ARM to adjust this table? And then forward to PAP  (MTF).</w:t>
      </w:r>
    </w:p>
  </w:comment>
  <w:comment w:id="51" w:author="Ernest Batty" w:date="2022-10-13T09:58:00Z" w:initials="EB">
    <w:p w14:paraId="4C19D881" w14:textId="77777777" w:rsidR="00C115EE" w:rsidRDefault="00C115EE" w:rsidP="00A838C8">
      <w:pPr>
        <w:pStyle w:val="Kommentartext"/>
      </w:pPr>
      <w:r>
        <w:rPr>
          <w:rStyle w:val="Kommentarzeichen"/>
        </w:rPr>
        <w:annotationRef/>
      </w:r>
      <w:r>
        <w:t>LAP are waiting for specific inputs that they need to address in terms of legal matters.</w:t>
      </w:r>
    </w:p>
  </w:comment>
  <w:comment w:id="52" w:author="Ernest Batty" w:date="2022-10-13T12:32:00Z" w:initials="EB">
    <w:p w14:paraId="7D8C0C42" w14:textId="77777777" w:rsidR="00F22EF4" w:rsidRDefault="00F22EF4">
      <w:pPr>
        <w:pStyle w:val="Kommentartext"/>
      </w:pPr>
      <w:r>
        <w:rPr>
          <w:rStyle w:val="Kommentarzeichen"/>
        </w:rPr>
        <w:annotationRef/>
      </w:r>
      <w:r>
        <w:t>Potentially include the IMO activities before and after the IALA proposed roadmap meetings giving greater insights and opportunities for IALA to interact with IMO because windows of opportunity close rapidly.</w:t>
      </w:r>
    </w:p>
    <w:p w14:paraId="00BF40EF" w14:textId="77777777" w:rsidR="00F22EF4" w:rsidRDefault="00F22EF4">
      <w:pPr>
        <w:pStyle w:val="Kommentartext"/>
      </w:pPr>
    </w:p>
    <w:p w14:paraId="442AB52A" w14:textId="77777777" w:rsidR="00F22EF4" w:rsidRDefault="00F22EF4">
      <w:pPr>
        <w:pStyle w:val="Kommentartext"/>
      </w:pPr>
      <w:r>
        <w:t>Consideration should also be given to IHO et al.</w:t>
      </w:r>
    </w:p>
    <w:p w14:paraId="3574E9C5" w14:textId="77777777" w:rsidR="00F22EF4" w:rsidRDefault="00F22EF4">
      <w:pPr>
        <w:pStyle w:val="Kommentartext"/>
      </w:pPr>
    </w:p>
    <w:p w14:paraId="613903E1" w14:textId="77777777" w:rsidR="00F22EF4" w:rsidRDefault="00F22EF4">
      <w:pPr>
        <w:pStyle w:val="Kommentartext"/>
      </w:pPr>
      <w:r>
        <w:t>IALA needs to have its own guideline with its own timescales.</w:t>
      </w:r>
    </w:p>
    <w:p w14:paraId="6356BC5B" w14:textId="77777777" w:rsidR="00F22EF4" w:rsidRDefault="00F22EF4">
      <w:pPr>
        <w:pStyle w:val="Kommentartext"/>
      </w:pPr>
    </w:p>
    <w:p w14:paraId="2B7C5840" w14:textId="77777777" w:rsidR="00F22EF4" w:rsidRDefault="00F22EF4" w:rsidP="00561191">
      <w:pPr>
        <w:pStyle w:val="Kommentartext"/>
      </w:pPr>
      <w:r>
        <w:t>Add a table to indicate who is informed of what and at what point.</w:t>
      </w:r>
    </w:p>
  </w:comment>
  <w:comment w:id="57" w:author="Ernest Batty" w:date="2022-10-13T09:59:00Z" w:initials="EB">
    <w:p w14:paraId="3812B845" w14:textId="325D6037" w:rsidR="00C115EE" w:rsidRDefault="00C115EE" w:rsidP="00255B4A">
      <w:pPr>
        <w:pStyle w:val="Kommentartext"/>
      </w:pPr>
      <w:r>
        <w:rPr>
          <w:rStyle w:val="Kommentarzeichen"/>
        </w:rPr>
        <w:annotationRef/>
      </w:r>
      <w:r>
        <w:t>Follow MSC 106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B08CF4" w15:done="0"/>
  <w15:commentEx w15:paraId="24420E2D" w15:done="0"/>
  <w15:commentEx w15:paraId="02E132FE" w15:done="0"/>
  <w15:commentEx w15:paraId="1F9115B2" w15:done="0"/>
  <w15:commentEx w15:paraId="6C52B5DA" w15:done="0"/>
  <w15:commentEx w15:paraId="4C19D881" w15:done="0"/>
  <w15:commentEx w15:paraId="2B7C5840" w15:done="0"/>
  <w15:commentEx w15:paraId="3812B84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259EB" w16cex:dateUtc="2022-10-13T08:33:00Z"/>
  <w16cex:commentExtensible w16cex:durableId="26F25795" w16cex:dateUtc="2022-10-13T08:23:00Z"/>
  <w16cex:commentExtensible w16cex:durableId="26F25870" w16cex:dateUtc="2022-10-13T08:27:00Z"/>
  <w16cex:commentExtensible w16cex:durableId="26F25ED1" w16cex:dateUtc="2022-10-13T08:54:00Z"/>
  <w16cex:commentExtensible w16cex:durableId="26F258FE" w16cex:dateUtc="2022-10-13T08:29:00Z"/>
  <w16cex:commentExtensible w16cex:durableId="26F25FB7" w16cex:dateUtc="2022-10-13T08:58:00Z"/>
  <w16cex:commentExtensible w16cex:durableId="26F283F1" w16cex:dateUtc="2022-10-13T11:32:00Z"/>
  <w16cex:commentExtensible w16cex:durableId="26F26010" w16cex:dateUtc="2022-10-13T08: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B08CF4" w16cid:durableId="26F259EB"/>
  <w16cid:commentId w16cid:paraId="24420E2D" w16cid:durableId="26F25795"/>
  <w16cid:commentId w16cid:paraId="02E132FE" w16cid:durableId="26F25870"/>
  <w16cid:commentId w16cid:paraId="1F9115B2" w16cid:durableId="26F25ED1"/>
  <w16cid:commentId w16cid:paraId="6C52B5DA" w16cid:durableId="26F258FE"/>
  <w16cid:commentId w16cid:paraId="4C19D881" w16cid:durableId="26F25FB7"/>
  <w16cid:commentId w16cid:paraId="2B7C5840" w16cid:durableId="26F283F1"/>
  <w16cid:commentId w16cid:paraId="3812B845" w16cid:durableId="26F260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02F78" w14:textId="77777777" w:rsidR="00472C70" w:rsidRDefault="00472C70" w:rsidP="00362CD9">
      <w:r>
        <w:separator/>
      </w:r>
    </w:p>
  </w:endnote>
  <w:endnote w:type="continuationSeparator" w:id="0">
    <w:p w14:paraId="5D09C760" w14:textId="77777777" w:rsidR="00472C70" w:rsidRDefault="00472C7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4DCC61B0" w:rsidR="004533B7" w:rsidRPr="00C907DF" w:rsidRDefault="00000000" w:rsidP="004533B7">
    <w:pPr>
      <w:pStyle w:val="Footerportrait"/>
    </w:pPr>
    <w:r>
      <w:fldChar w:fldCharType="begin"/>
    </w:r>
    <w:r>
      <w:instrText xml:space="preserve"> STYLEREF  Title  \* MERGEFORMAT </w:instrText>
    </w:r>
    <w:r>
      <w:fldChar w:fldCharType="separate"/>
    </w:r>
    <w:r w:rsidR="00D71B14">
      <w:rPr>
        <w:b w:val="0"/>
        <w:bCs/>
        <w:lang w:val="de-DE"/>
      </w:rPr>
      <w:t>Fehler! Verwenden Sie die Registerkarte 'Start', um Title dem Text zuzuweisen, der hier angezeigt werden soll.</w:t>
    </w:r>
    <w:r>
      <w:fldChar w:fldCharType="end"/>
    </w:r>
    <w:r w:rsidR="004533B7" w:rsidRPr="00C907DF">
      <w:tab/>
    </w:r>
    <w:r w:rsidR="004533B7">
      <w:t xml:space="preserve">P </w:t>
    </w:r>
    <w:r w:rsidR="004533B7" w:rsidRPr="00C907DF">
      <w:rPr>
        <w:rStyle w:val="Seitenzahl"/>
        <w:szCs w:val="15"/>
      </w:rPr>
      <w:fldChar w:fldCharType="begin"/>
    </w:r>
    <w:r w:rsidR="004533B7" w:rsidRPr="00C907DF">
      <w:rPr>
        <w:rStyle w:val="Seitenzahl"/>
        <w:szCs w:val="15"/>
      </w:rPr>
      <w:instrText xml:space="preserve">PAGE  </w:instrText>
    </w:r>
    <w:r w:rsidR="004533B7" w:rsidRPr="00C907DF">
      <w:rPr>
        <w:rStyle w:val="Seitenzahl"/>
        <w:szCs w:val="15"/>
      </w:rPr>
      <w:fldChar w:fldCharType="separate"/>
    </w:r>
    <w:r w:rsidR="004533B7">
      <w:rPr>
        <w:rStyle w:val="Seitenzahl"/>
        <w:szCs w:val="15"/>
      </w:rPr>
      <w:t>1</w:t>
    </w:r>
    <w:r w:rsidR="004533B7" w:rsidRPr="00C907DF">
      <w:rPr>
        <w:rStyle w:val="Seitenzahl"/>
        <w:szCs w:val="15"/>
      </w:rPr>
      <w:fldChar w:fldCharType="end"/>
    </w:r>
  </w:p>
  <w:p w14:paraId="08F0EF88" w14:textId="696D6978" w:rsidR="00362CD9" w:rsidRPr="00036B9E" w:rsidRDefault="00362CD9">
    <w:pPr>
      <w:pStyle w:val="Fuzeile"/>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60737CA8" w:rsidR="00637047" w:rsidRPr="00C907DF" w:rsidRDefault="00000000" w:rsidP="00637047">
    <w:pPr>
      <w:pStyle w:val="Footerportrait"/>
    </w:pPr>
    <w:r>
      <w:fldChar w:fldCharType="begin"/>
    </w:r>
    <w:r>
      <w:instrText xml:space="preserve"> STYLEREF  Title  \* MERGEFORMAT </w:instrText>
    </w:r>
    <w:r>
      <w:fldChar w:fldCharType="separate"/>
    </w:r>
    <w:r w:rsidR="00D71B14">
      <w:rPr>
        <w:b w:val="0"/>
        <w:bCs/>
        <w:lang w:val="de-DE"/>
      </w:rPr>
      <w:t>Fehler! Verwenden Sie die Registerkarte 'Start', um Title dem Text zuzuweisen, der hier angezeigt werden soll.</w:t>
    </w:r>
    <w:r>
      <w:fldChar w:fldCharType="end"/>
    </w:r>
    <w:r w:rsidR="00637047" w:rsidRPr="00C907DF">
      <w:tab/>
    </w:r>
    <w:r w:rsidR="00637047">
      <w:t xml:space="preserve">P </w:t>
    </w:r>
    <w:r w:rsidR="00637047" w:rsidRPr="00C907DF">
      <w:rPr>
        <w:rStyle w:val="Seitenzahl"/>
        <w:szCs w:val="15"/>
      </w:rPr>
      <w:fldChar w:fldCharType="begin"/>
    </w:r>
    <w:r w:rsidR="00637047" w:rsidRPr="00C907DF">
      <w:rPr>
        <w:rStyle w:val="Seitenzahl"/>
        <w:szCs w:val="15"/>
      </w:rPr>
      <w:instrText xml:space="preserve">PAGE  </w:instrText>
    </w:r>
    <w:r w:rsidR="00637047" w:rsidRPr="00C907DF">
      <w:rPr>
        <w:rStyle w:val="Seitenzahl"/>
        <w:szCs w:val="15"/>
      </w:rPr>
      <w:fldChar w:fldCharType="separate"/>
    </w:r>
    <w:r w:rsidR="00637047">
      <w:rPr>
        <w:rStyle w:val="Seitenzahl"/>
        <w:szCs w:val="15"/>
      </w:rPr>
      <w:t>5</w:t>
    </w:r>
    <w:r w:rsidR="00637047" w:rsidRPr="00C907DF">
      <w:rPr>
        <w:rStyle w:val="Seitenzahl"/>
        <w:szCs w:val="15"/>
      </w:rPr>
      <w:fldChar w:fldCharType="end"/>
    </w:r>
  </w:p>
  <w:p w14:paraId="72964471" w14:textId="77777777" w:rsidR="00637047" w:rsidRPr="00ED2A8D" w:rsidRDefault="00637047" w:rsidP="00637047">
    <w:pPr>
      <w:pStyle w:val="Fuzeile"/>
    </w:pPr>
  </w:p>
  <w:p w14:paraId="72687741" w14:textId="09CC9BD7" w:rsidR="00637047" w:rsidRDefault="00637047" w:rsidP="00C02DDD">
    <w:pPr>
      <w:pStyle w:val="Fuzeile"/>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47B98" w14:textId="77777777" w:rsidR="00472C70" w:rsidRDefault="00472C70" w:rsidP="00362CD9">
      <w:r>
        <w:separator/>
      </w:r>
    </w:p>
  </w:footnote>
  <w:footnote w:type="continuationSeparator" w:id="0">
    <w:p w14:paraId="5341FFC9" w14:textId="77777777" w:rsidR="00472C70" w:rsidRDefault="00472C70"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Kopfzeile"/>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Kopfzeile"/>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Kopfzeile"/>
      <w:jc w:val="center"/>
    </w:pPr>
  </w:p>
  <w:p w14:paraId="43F3C4F1" w14:textId="526CEAB2" w:rsidR="007C346C" w:rsidRDefault="007C346C" w:rsidP="007A395D">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8044433"/>
    <w:multiLevelType w:val="hybridMultilevel"/>
    <w:tmpl w:val="33F47988"/>
    <w:lvl w:ilvl="0" w:tplc="D6D2F1AA">
      <w:start w:val="1"/>
      <w:numFmt w:val="bullet"/>
      <w:lvlText w:val="•"/>
      <w:lvlJc w:val="left"/>
      <w:pPr>
        <w:tabs>
          <w:tab w:val="num" w:pos="720"/>
        </w:tabs>
        <w:ind w:left="720" w:hanging="360"/>
      </w:pPr>
      <w:rPr>
        <w:rFonts w:ascii="Arial" w:hAnsi="Arial" w:hint="default"/>
      </w:rPr>
    </w:lvl>
    <w:lvl w:ilvl="1" w:tplc="B57A8422" w:tentative="1">
      <w:start w:val="1"/>
      <w:numFmt w:val="bullet"/>
      <w:lvlText w:val="•"/>
      <w:lvlJc w:val="left"/>
      <w:pPr>
        <w:tabs>
          <w:tab w:val="num" w:pos="1440"/>
        </w:tabs>
        <w:ind w:left="1440" w:hanging="360"/>
      </w:pPr>
      <w:rPr>
        <w:rFonts w:ascii="Arial" w:hAnsi="Arial" w:hint="default"/>
      </w:rPr>
    </w:lvl>
    <w:lvl w:ilvl="2" w:tplc="764A7CE8" w:tentative="1">
      <w:start w:val="1"/>
      <w:numFmt w:val="bullet"/>
      <w:lvlText w:val="•"/>
      <w:lvlJc w:val="left"/>
      <w:pPr>
        <w:tabs>
          <w:tab w:val="num" w:pos="2160"/>
        </w:tabs>
        <w:ind w:left="2160" w:hanging="360"/>
      </w:pPr>
      <w:rPr>
        <w:rFonts w:ascii="Arial" w:hAnsi="Arial" w:hint="default"/>
      </w:rPr>
    </w:lvl>
    <w:lvl w:ilvl="3" w:tplc="5FD4E2E6" w:tentative="1">
      <w:start w:val="1"/>
      <w:numFmt w:val="bullet"/>
      <w:lvlText w:val="•"/>
      <w:lvlJc w:val="left"/>
      <w:pPr>
        <w:tabs>
          <w:tab w:val="num" w:pos="2880"/>
        </w:tabs>
        <w:ind w:left="2880" w:hanging="360"/>
      </w:pPr>
      <w:rPr>
        <w:rFonts w:ascii="Arial" w:hAnsi="Arial" w:hint="default"/>
      </w:rPr>
    </w:lvl>
    <w:lvl w:ilvl="4" w:tplc="3E9677A2" w:tentative="1">
      <w:start w:val="1"/>
      <w:numFmt w:val="bullet"/>
      <w:lvlText w:val="•"/>
      <w:lvlJc w:val="left"/>
      <w:pPr>
        <w:tabs>
          <w:tab w:val="num" w:pos="3600"/>
        </w:tabs>
        <w:ind w:left="3600" w:hanging="360"/>
      </w:pPr>
      <w:rPr>
        <w:rFonts w:ascii="Arial" w:hAnsi="Arial" w:hint="default"/>
      </w:rPr>
    </w:lvl>
    <w:lvl w:ilvl="5" w:tplc="13DC45B0" w:tentative="1">
      <w:start w:val="1"/>
      <w:numFmt w:val="bullet"/>
      <w:lvlText w:val="•"/>
      <w:lvlJc w:val="left"/>
      <w:pPr>
        <w:tabs>
          <w:tab w:val="num" w:pos="4320"/>
        </w:tabs>
        <w:ind w:left="4320" w:hanging="360"/>
      </w:pPr>
      <w:rPr>
        <w:rFonts w:ascii="Arial" w:hAnsi="Arial" w:hint="default"/>
      </w:rPr>
    </w:lvl>
    <w:lvl w:ilvl="6" w:tplc="D004BCDA" w:tentative="1">
      <w:start w:val="1"/>
      <w:numFmt w:val="bullet"/>
      <w:lvlText w:val="•"/>
      <w:lvlJc w:val="left"/>
      <w:pPr>
        <w:tabs>
          <w:tab w:val="num" w:pos="5040"/>
        </w:tabs>
        <w:ind w:left="5040" w:hanging="360"/>
      </w:pPr>
      <w:rPr>
        <w:rFonts w:ascii="Arial" w:hAnsi="Arial" w:hint="default"/>
      </w:rPr>
    </w:lvl>
    <w:lvl w:ilvl="7" w:tplc="7D5A8D04" w:tentative="1">
      <w:start w:val="1"/>
      <w:numFmt w:val="bullet"/>
      <w:lvlText w:val="•"/>
      <w:lvlJc w:val="left"/>
      <w:pPr>
        <w:tabs>
          <w:tab w:val="num" w:pos="5760"/>
        </w:tabs>
        <w:ind w:left="5760" w:hanging="360"/>
      </w:pPr>
      <w:rPr>
        <w:rFonts w:ascii="Arial" w:hAnsi="Arial" w:hint="default"/>
      </w:rPr>
    </w:lvl>
    <w:lvl w:ilvl="8" w:tplc="4EE40FA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DA1293A"/>
    <w:multiLevelType w:val="hybridMultilevel"/>
    <w:tmpl w:val="83DCFD6E"/>
    <w:lvl w:ilvl="0" w:tplc="222AF914">
      <w:start w:val="1"/>
      <w:numFmt w:val="bullet"/>
      <w:lvlText w:val="•"/>
      <w:lvlJc w:val="left"/>
      <w:pPr>
        <w:tabs>
          <w:tab w:val="num" w:pos="720"/>
        </w:tabs>
        <w:ind w:left="720" w:hanging="360"/>
      </w:pPr>
      <w:rPr>
        <w:rFonts w:ascii="Arial" w:hAnsi="Arial" w:hint="default"/>
      </w:rPr>
    </w:lvl>
    <w:lvl w:ilvl="1" w:tplc="184A27CE" w:tentative="1">
      <w:start w:val="1"/>
      <w:numFmt w:val="bullet"/>
      <w:lvlText w:val="•"/>
      <w:lvlJc w:val="left"/>
      <w:pPr>
        <w:tabs>
          <w:tab w:val="num" w:pos="1440"/>
        </w:tabs>
        <w:ind w:left="1440" w:hanging="360"/>
      </w:pPr>
      <w:rPr>
        <w:rFonts w:ascii="Arial" w:hAnsi="Arial" w:hint="default"/>
      </w:rPr>
    </w:lvl>
    <w:lvl w:ilvl="2" w:tplc="75B654D4" w:tentative="1">
      <w:start w:val="1"/>
      <w:numFmt w:val="bullet"/>
      <w:lvlText w:val="•"/>
      <w:lvlJc w:val="left"/>
      <w:pPr>
        <w:tabs>
          <w:tab w:val="num" w:pos="2160"/>
        </w:tabs>
        <w:ind w:left="2160" w:hanging="360"/>
      </w:pPr>
      <w:rPr>
        <w:rFonts w:ascii="Arial" w:hAnsi="Arial" w:hint="default"/>
      </w:rPr>
    </w:lvl>
    <w:lvl w:ilvl="3" w:tplc="B7FA8984" w:tentative="1">
      <w:start w:val="1"/>
      <w:numFmt w:val="bullet"/>
      <w:lvlText w:val="•"/>
      <w:lvlJc w:val="left"/>
      <w:pPr>
        <w:tabs>
          <w:tab w:val="num" w:pos="2880"/>
        </w:tabs>
        <w:ind w:left="2880" w:hanging="360"/>
      </w:pPr>
      <w:rPr>
        <w:rFonts w:ascii="Arial" w:hAnsi="Arial" w:hint="default"/>
      </w:rPr>
    </w:lvl>
    <w:lvl w:ilvl="4" w:tplc="3602655E" w:tentative="1">
      <w:start w:val="1"/>
      <w:numFmt w:val="bullet"/>
      <w:lvlText w:val="•"/>
      <w:lvlJc w:val="left"/>
      <w:pPr>
        <w:tabs>
          <w:tab w:val="num" w:pos="3600"/>
        </w:tabs>
        <w:ind w:left="3600" w:hanging="360"/>
      </w:pPr>
      <w:rPr>
        <w:rFonts w:ascii="Arial" w:hAnsi="Arial" w:hint="default"/>
      </w:rPr>
    </w:lvl>
    <w:lvl w:ilvl="5" w:tplc="1C02D642" w:tentative="1">
      <w:start w:val="1"/>
      <w:numFmt w:val="bullet"/>
      <w:lvlText w:val="•"/>
      <w:lvlJc w:val="left"/>
      <w:pPr>
        <w:tabs>
          <w:tab w:val="num" w:pos="4320"/>
        </w:tabs>
        <w:ind w:left="4320" w:hanging="360"/>
      </w:pPr>
      <w:rPr>
        <w:rFonts w:ascii="Arial" w:hAnsi="Arial" w:hint="default"/>
      </w:rPr>
    </w:lvl>
    <w:lvl w:ilvl="6" w:tplc="19D8D29C" w:tentative="1">
      <w:start w:val="1"/>
      <w:numFmt w:val="bullet"/>
      <w:lvlText w:val="•"/>
      <w:lvlJc w:val="left"/>
      <w:pPr>
        <w:tabs>
          <w:tab w:val="num" w:pos="5040"/>
        </w:tabs>
        <w:ind w:left="5040" w:hanging="360"/>
      </w:pPr>
      <w:rPr>
        <w:rFonts w:ascii="Arial" w:hAnsi="Arial" w:hint="default"/>
      </w:rPr>
    </w:lvl>
    <w:lvl w:ilvl="7" w:tplc="4B26525C" w:tentative="1">
      <w:start w:val="1"/>
      <w:numFmt w:val="bullet"/>
      <w:lvlText w:val="•"/>
      <w:lvlJc w:val="left"/>
      <w:pPr>
        <w:tabs>
          <w:tab w:val="num" w:pos="5760"/>
        </w:tabs>
        <w:ind w:left="5760" w:hanging="360"/>
      </w:pPr>
      <w:rPr>
        <w:rFonts w:ascii="Arial" w:hAnsi="Arial" w:hint="default"/>
      </w:rPr>
    </w:lvl>
    <w:lvl w:ilvl="8" w:tplc="1E88A12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3927DE7"/>
    <w:multiLevelType w:val="hybridMultilevel"/>
    <w:tmpl w:val="930A8A08"/>
    <w:lvl w:ilvl="0" w:tplc="B748C38C">
      <w:start w:val="1"/>
      <w:numFmt w:val="bullet"/>
      <w:lvlText w:val="•"/>
      <w:lvlJc w:val="left"/>
      <w:pPr>
        <w:tabs>
          <w:tab w:val="num" w:pos="720"/>
        </w:tabs>
        <w:ind w:left="720" w:hanging="360"/>
      </w:pPr>
      <w:rPr>
        <w:rFonts w:ascii="Arial" w:hAnsi="Arial" w:hint="default"/>
      </w:rPr>
    </w:lvl>
    <w:lvl w:ilvl="1" w:tplc="7310C816" w:tentative="1">
      <w:start w:val="1"/>
      <w:numFmt w:val="bullet"/>
      <w:lvlText w:val="•"/>
      <w:lvlJc w:val="left"/>
      <w:pPr>
        <w:tabs>
          <w:tab w:val="num" w:pos="1440"/>
        </w:tabs>
        <w:ind w:left="1440" w:hanging="360"/>
      </w:pPr>
      <w:rPr>
        <w:rFonts w:ascii="Arial" w:hAnsi="Arial" w:hint="default"/>
      </w:rPr>
    </w:lvl>
    <w:lvl w:ilvl="2" w:tplc="7A0A3B86" w:tentative="1">
      <w:start w:val="1"/>
      <w:numFmt w:val="bullet"/>
      <w:lvlText w:val="•"/>
      <w:lvlJc w:val="left"/>
      <w:pPr>
        <w:tabs>
          <w:tab w:val="num" w:pos="2160"/>
        </w:tabs>
        <w:ind w:left="2160" w:hanging="360"/>
      </w:pPr>
      <w:rPr>
        <w:rFonts w:ascii="Arial" w:hAnsi="Arial" w:hint="default"/>
      </w:rPr>
    </w:lvl>
    <w:lvl w:ilvl="3" w:tplc="DD466B1C" w:tentative="1">
      <w:start w:val="1"/>
      <w:numFmt w:val="bullet"/>
      <w:lvlText w:val="•"/>
      <w:lvlJc w:val="left"/>
      <w:pPr>
        <w:tabs>
          <w:tab w:val="num" w:pos="2880"/>
        </w:tabs>
        <w:ind w:left="2880" w:hanging="360"/>
      </w:pPr>
      <w:rPr>
        <w:rFonts w:ascii="Arial" w:hAnsi="Arial" w:hint="default"/>
      </w:rPr>
    </w:lvl>
    <w:lvl w:ilvl="4" w:tplc="84EAAD50" w:tentative="1">
      <w:start w:val="1"/>
      <w:numFmt w:val="bullet"/>
      <w:lvlText w:val="•"/>
      <w:lvlJc w:val="left"/>
      <w:pPr>
        <w:tabs>
          <w:tab w:val="num" w:pos="3600"/>
        </w:tabs>
        <w:ind w:left="3600" w:hanging="360"/>
      </w:pPr>
      <w:rPr>
        <w:rFonts w:ascii="Arial" w:hAnsi="Arial" w:hint="default"/>
      </w:rPr>
    </w:lvl>
    <w:lvl w:ilvl="5" w:tplc="7AB01A0E" w:tentative="1">
      <w:start w:val="1"/>
      <w:numFmt w:val="bullet"/>
      <w:lvlText w:val="•"/>
      <w:lvlJc w:val="left"/>
      <w:pPr>
        <w:tabs>
          <w:tab w:val="num" w:pos="4320"/>
        </w:tabs>
        <w:ind w:left="4320" w:hanging="360"/>
      </w:pPr>
      <w:rPr>
        <w:rFonts w:ascii="Arial" w:hAnsi="Arial" w:hint="default"/>
      </w:rPr>
    </w:lvl>
    <w:lvl w:ilvl="6" w:tplc="1430E8CE" w:tentative="1">
      <w:start w:val="1"/>
      <w:numFmt w:val="bullet"/>
      <w:lvlText w:val="•"/>
      <w:lvlJc w:val="left"/>
      <w:pPr>
        <w:tabs>
          <w:tab w:val="num" w:pos="5040"/>
        </w:tabs>
        <w:ind w:left="5040" w:hanging="360"/>
      </w:pPr>
      <w:rPr>
        <w:rFonts w:ascii="Arial" w:hAnsi="Arial" w:hint="default"/>
      </w:rPr>
    </w:lvl>
    <w:lvl w:ilvl="7" w:tplc="BDA0172C" w:tentative="1">
      <w:start w:val="1"/>
      <w:numFmt w:val="bullet"/>
      <w:lvlText w:val="•"/>
      <w:lvlJc w:val="left"/>
      <w:pPr>
        <w:tabs>
          <w:tab w:val="num" w:pos="5760"/>
        </w:tabs>
        <w:ind w:left="5760" w:hanging="360"/>
      </w:pPr>
      <w:rPr>
        <w:rFonts w:ascii="Arial" w:hAnsi="Arial" w:hint="default"/>
      </w:rPr>
    </w:lvl>
    <w:lvl w:ilvl="8" w:tplc="79C26E0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8"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6" w15:restartNumberingAfterBreak="0">
    <w:nsid w:val="67AB4D84"/>
    <w:multiLevelType w:val="multilevel"/>
    <w:tmpl w:val="FFDC463E"/>
    <w:lvl w:ilvl="0">
      <w:start w:val="1"/>
      <w:numFmt w:val="decimal"/>
      <w:pStyle w:val="bersch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bersch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bersch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bersch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bersch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9" w15:restartNumberingAfterBreak="0">
    <w:nsid w:val="6E2C5C61"/>
    <w:multiLevelType w:val="hybridMultilevel"/>
    <w:tmpl w:val="7F44CCF4"/>
    <w:lvl w:ilvl="0" w:tplc="3274E9BE">
      <w:start w:val="1"/>
      <w:numFmt w:val="bullet"/>
      <w:lvlText w:val="•"/>
      <w:lvlJc w:val="left"/>
      <w:pPr>
        <w:tabs>
          <w:tab w:val="num" w:pos="720"/>
        </w:tabs>
        <w:ind w:left="720" w:hanging="360"/>
      </w:pPr>
      <w:rPr>
        <w:rFonts w:ascii="Arial" w:hAnsi="Arial" w:hint="default"/>
      </w:rPr>
    </w:lvl>
    <w:lvl w:ilvl="1" w:tplc="ABE29D2C" w:tentative="1">
      <w:start w:val="1"/>
      <w:numFmt w:val="bullet"/>
      <w:lvlText w:val="•"/>
      <w:lvlJc w:val="left"/>
      <w:pPr>
        <w:tabs>
          <w:tab w:val="num" w:pos="1440"/>
        </w:tabs>
        <w:ind w:left="1440" w:hanging="360"/>
      </w:pPr>
      <w:rPr>
        <w:rFonts w:ascii="Arial" w:hAnsi="Arial" w:hint="default"/>
      </w:rPr>
    </w:lvl>
    <w:lvl w:ilvl="2" w:tplc="06F4FF22" w:tentative="1">
      <w:start w:val="1"/>
      <w:numFmt w:val="bullet"/>
      <w:lvlText w:val="•"/>
      <w:lvlJc w:val="left"/>
      <w:pPr>
        <w:tabs>
          <w:tab w:val="num" w:pos="2160"/>
        </w:tabs>
        <w:ind w:left="2160" w:hanging="360"/>
      </w:pPr>
      <w:rPr>
        <w:rFonts w:ascii="Arial" w:hAnsi="Arial" w:hint="default"/>
      </w:rPr>
    </w:lvl>
    <w:lvl w:ilvl="3" w:tplc="7DE646F6" w:tentative="1">
      <w:start w:val="1"/>
      <w:numFmt w:val="bullet"/>
      <w:lvlText w:val="•"/>
      <w:lvlJc w:val="left"/>
      <w:pPr>
        <w:tabs>
          <w:tab w:val="num" w:pos="2880"/>
        </w:tabs>
        <w:ind w:left="2880" w:hanging="360"/>
      </w:pPr>
      <w:rPr>
        <w:rFonts w:ascii="Arial" w:hAnsi="Arial" w:hint="default"/>
      </w:rPr>
    </w:lvl>
    <w:lvl w:ilvl="4" w:tplc="B5E476A8" w:tentative="1">
      <w:start w:val="1"/>
      <w:numFmt w:val="bullet"/>
      <w:lvlText w:val="•"/>
      <w:lvlJc w:val="left"/>
      <w:pPr>
        <w:tabs>
          <w:tab w:val="num" w:pos="3600"/>
        </w:tabs>
        <w:ind w:left="3600" w:hanging="360"/>
      </w:pPr>
      <w:rPr>
        <w:rFonts w:ascii="Arial" w:hAnsi="Arial" w:hint="default"/>
      </w:rPr>
    </w:lvl>
    <w:lvl w:ilvl="5" w:tplc="ACC8F928" w:tentative="1">
      <w:start w:val="1"/>
      <w:numFmt w:val="bullet"/>
      <w:lvlText w:val="•"/>
      <w:lvlJc w:val="left"/>
      <w:pPr>
        <w:tabs>
          <w:tab w:val="num" w:pos="4320"/>
        </w:tabs>
        <w:ind w:left="4320" w:hanging="360"/>
      </w:pPr>
      <w:rPr>
        <w:rFonts w:ascii="Arial" w:hAnsi="Arial" w:hint="default"/>
      </w:rPr>
    </w:lvl>
    <w:lvl w:ilvl="6" w:tplc="085CF0A4" w:tentative="1">
      <w:start w:val="1"/>
      <w:numFmt w:val="bullet"/>
      <w:lvlText w:val="•"/>
      <w:lvlJc w:val="left"/>
      <w:pPr>
        <w:tabs>
          <w:tab w:val="num" w:pos="5040"/>
        </w:tabs>
        <w:ind w:left="5040" w:hanging="360"/>
      </w:pPr>
      <w:rPr>
        <w:rFonts w:ascii="Arial" w:hAnsi="Arial" w:hint="default"/>
      </w:rPr>
    </w:lvl>
    <w:lvl w:ilvl="7" w:tplc="607CD662" w:tentative="1">
      <w:start w:val="1"/>
      <w:numFmt w:val="bullet"/>
      <w:lvlText w:val="•"/>
      <w:lvlJc w:val="left"/>
      <w:pPr>
        <w:tabs>
          <w:tab w:val="num" w:pos="5760"/>
        </w:tabs>
        <w:ind w:left="5760" w:hanging="360"/>
      </w:pPr>
      <w:rPr>
        <w:rFonts w:ascii="Arial" w:hAnsi="Arial" w:hint="default"/>
      </w:rPr>
    </w:lvl>
    <w:lvl w:ilvl="8" w:tplc="0E9A8A3C"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74E9552A"/>
    <w:multiLevelType w:val="hybridMultilevel"/>
    <w:tmpl w:val="FD74F3D8"/>
    <w:lvl w:ilvl="0" w:tplc="2F22867C">
      <w:start w:val="1"/>
      <w:numFmt w:val="bullet"/>
      <w:lvlText w:val="•"/>
      <w:lvlJc w:val="left"/>
      <w:pPr>
        <w:tabs>
          <w:tab w:val="num" w:pos="720"/>
        </w:tabs>
        <w:ind w:left="720" w:hanging="360"/>
      </w:pPr>
      <w:rPr>
        <w:rFonts w:ascii="Arial" w:hAnsi="Arial" w:hint="default"/>
      </w:rPr>
    </w:lvl>
    <w:lvl w:ilvl="1" w:tplc="C87AA1F8" w:tentative="1">
      <w:start w:val="1"/>
      <w:numFmt w:val="bullet"/>
      <w:lvlText w:val="•"/>
      <w:lvlJc w:val="left"/>
      <w:pPr>
        <w:tabs>
          <w:tab w:val="num" w:pos="1440"/>
        </w:tabs>
        <w:ind w:left="1440" w:hanging="360"/>
      </w:pPr>
      <w:rPr>
        <w:rFonts w:ascii="Arial" w:hAnsi="Arial" w:hint="default"/>
      </w:rPr>
    </w:lvl>
    <w:lvl w:ilvl="2" w:tplc="131096F2" w:tentative="1">
      <w:start w:val="1"/>
      <w:numFmt w:val="bullet"/>
      <w:lvlText w:val="•"/>
      <w:lvlJc w:val="left"/>
      <w:pPr>
        <w:tabs>
          <w:tab w:val="num" w:pos="2160"/>
        </w:tabs>
        <w:ind w:left="2160" w:hanging="360"/>
      </w:pPr>
      <w:rPr>
        <w:rFonts w:ascii="Arial" w:hAnsi="Arial" w:hint="default"/>
      </w:rPr>
    </w:lvl>
    <w:lvl w:ilvl="3" w:tplc="355A095C" w:tentative="1">
      <w:start w:val="1"/>
      <w:numFmt w:val="bullet"/>
      <w:lvlText w:val="•"/>
      <w:lvlJc w:val="left"/>
      <w:pPr>
        <w:tabs>
          <w:tab w:val="num" w:pos="2880"/>
        </w:tabs>
        <w:ind w:left="2880" w:hanging="360"/>
      </w:pPr>
      <w:rPr>
        <w:rFonts w:ascii="Arial" w:hAnsi="Arial" w:hint="default"/>
      </w:rPr>
    </w:lvl>
    <w:lvl w:ilvl="4" w:tplc="68146250" w:tentative="1">
      <w:start w:val="1"/>
      <w:numFmt w:val="bullet"/>
      <w:lvlText w:val="•"/>
      <w:lvlJc w:val="left"/>
      <w:pPr>
        <w:tabs>
          <w:tab w:val="num" w:pos="3600"/>
        </w:tabs>
        <w:ind w:left="3600" w:hanging="360"/>
      </w:pPr>
      <w:rPr>
        <w:rFonts w:ascii="Arial" w:hAnsi="Arial" w:hint="default"/>
      </w:rPr>
    </w:lvl>
    <w:lvl w:ilvl="5" w:tplc="2A2A0B1C" w:tentative="1">
      <w:start w:val="1"/>
      <w:numFmt w:val="bullet"/>
      <w:lvlText w:val="•"/>
      <w:lvlJc w:val="left"/>
      <w:pPr>
        <w:tabs>
          <w:tab w:val="num" w:pos="4320"/>
        </w:tabs>
        <w:ind w:left="4320" w:hanging="360"/>
      </w:pPr>
      <w:rPr>
        <w:rFonts w:ascii="Arial" w:hAnsi="Arial" w:hint="default"/>
      </w:rPr>
    </w:lvl>
    <w:lvl w:ilvl="6" w:tplc="8414836A" w:tentative="1">
      <w:start w:val="1"/>
      <w:numFmt w:val="bullet"/>
      <w:lvlText w:val="•"/>
      <w:lvlJc w:val="left"/>
      <w:pPr>
        <w:tabs>
          <w:tab w:val="num" w:pos="5040"/>
        </w:tabs>
        <w:ind w:left="5040" w:hanging="360"/>
      </w:pPr>
      <w:rPr>
        <w:rFonts w:ascii="Arial" w:hAnsi="Arial" w:hint="default"/>
      </w:rPr>
    </w:lvl>
    <w:lvl w:ilvl="7" w:tplc="0D024A62" w:tentative="1">
      <w:start w:val="1"/>
      <w:numFmt w:val="bullet"/>
      <w:lvlText w:val="•"/>
      <w:lvlJc w:val="left"/>
      <w:pPr>
        <w:tabs>
          <w:tab w:val="num" w:pos="5760"/>
        </w:tabs>
        <w:ind w:left="5760" w:hanging="360"/>
      </w:pPr>
      <w:rPr>
        <w:rFonts w:ascii="Arial" w:hAnsi="Arial" w:hint="default"/>
      </w:rPr>
    </w:lvl>
    <w:lvl w:ilvl="8" w:tplc="1EE216C6"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9"/>
  </w:num>
  <w:num w:numId="4" w16cid:durableId="772166446">
    <w:abstractNumId w:val="44"/>
  </w:num>
  <w:num w:numId="5" w16cid:durableId="1016469588">
    <w:abstractNumId w:val="34"/>
  </w:num>
  <w:num w:numId="6" w16cid:durableId="2045129801">
    <w:abstractNumId w:val="12"/>
  </w:num>
  <w:num w:numId="7" w16cid:durableId="499538883">
    <w:abstractNumId w:val="47"/>
  </w:num>
  <w:num w:numId="8" w16cid:durableId="1037655079">
    <w:abstractNumId w:val="28"/>
  </w:num>
  <w:num w:numId="9" w16cid:durableId="559285992">
    <w:abstractNumId w:val="21"/>
  </w:num>
  <w:num w:numId="10" w16cid:durableId="921719111">
    <w:abstractNumId w:val="38"/>
  </w:num>
  <w:num w:numId="11" w16cid:durableId="786311585">
    <w:abstractNumId w:val="37"/>
  </w:num>
  <w:num w:numId="12" w16cid:durableId="589506979">
    <w:abstractNumId w:val="33"/>
  </w:num>
  <w:num w:numId="13" w16cid:durableId="1836145497">
    <w:abstractNumId w:val="45"/>
  </w:num>
  <w:num w:numId="14" w16cid:durableId="1756782261">
    <w:abstractNumId w:val="17"/>
  </w:num>
  <w:num w:numId="15" w16cid:durableId="17977545">
    <w:abstractNumId w:val="53"/>
  </w:num>
  <w:num w:numId="16" w16cid:durableId="2094890435">
    <w:abstractNumId w:val="32"/>
  </w:num>
  <w:num w:numId="17" w16cid:durableId="1566060577">
    <w:abstractNumId w:val="18"/>
  </w:num>
  <w:num w:numId="18" w16cid:durableId="844705127">
    <w:abstractNumId w:val="41"/>
  </w:num>
  <w:num w:numId="19" w16cid:durableId="1712800043">
    <w:abstractNumId w:val="32"/>
  </w:num>
  <w:num w:numId="20" w16cid:durableId="1958676482">
    <w:abstractNumId w:val="32"/>
  </w:num>
  <w:num w:numId="21" w16cid:durableId="676808418">
    <w:abstractNumId w:val="32"/>
  </w:num>
  <w:num w:numId="22" w16cid:durableId="900487287">
    <w:abstractNumId w:val="32"/>
  </w:num>
  <w:num w:numId="23" w16cid:durableId="2018264964">
    <w:abstractNumId w:val="42"/>
  </w:num>
  <w:num w:numId="24" w16cid:durableId="10111471">
    <w:abstractNumId w:val="10"/>
  </w:num>
  <w:num w:numId="25" w16cid:durableId="1967150970">
    <w:abstractNumId w:val="10"/>
  </w:num>
  <w:num w:numId="26" w16cid:durableId="1257396113">
    <w:abstractNumId w:val="10"/>
  </w:num>
  <w:num w:numId="27" w16cid:durableId="410467912">
    <w:abstractNumId w:val="23"/>
  </w:num>
  <w:num w:numId="28" w16cid:durableId="237595952">
    <w:abstractNumId w:val="23"/>
  </w:num>
  <w:num w:numId="29" w16cid:durableId="1521311346">
    <w:abstractNumId w:val="23"/>
  </w:num>
  <w:num w:numId="30" w16cid:durableId="1755318220">
    <w:abstractNumId w:val="23"/>
  </w:num>
  <w:num w:numId="31" w16cid:durableId="1025864002">
    <w:abstractNumId w:val="23"/>
  </w:num>
  <w:num w:numId="32" w16cid:durableId="1692147233">
    <w:abstractNumId w:val="23"/>
  </w:num>
  <w:num w:numId="33" w16cid:durableId="367024013">
    <w:abstractNumId w:val="39"/>
  </w:num>
  <w:num w:numId="34" w16cid:durableId="1692879331">
    <w:abstractNumId w:val="39"/>
  </w:num>
  <w:num w:numId="35" w16cid:durableId="1968854937">
    <w:abstractNumId w:val="39"/>
  </w:num>
  <w:num w:numId="36" w16cid:durableId="409084323">
    <w:abstractNumId w:val="29"/>
  </w:num>
  <w:num w:numId="37" w16cid:durableId="481049332">
    <w:abstractNumId w:val="17"/>
  </w:num>
  <w:num w:numId="38" w16cid:durableId="762728720">
    <w:abstractNumId w:val="33"/>
  </w:num>
  <w:num w:numId="39" w16cid:durableId="406733196">
    <w:abstractNumId w:val="32"/>
  </w:num>
  <w:num w:numId="40" w16cid:durableId="339709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30"/>
  </w:num>
  <w:num w:numId="45" w16cid:durableId="1605648278">
    <w:abstractNumId w:val="35"/>
  </w:num>
  <w:num w:numId="46" w16cid:durableId="496655810">
    <w:abstractNumId w:val="54"/>
  </w:num>
  <w:num w:numId="47" w16cid:durableId="1718967224">
    <w:abstractNumId w:val="14"/>
  </w:num>
  <w:num w:numId="48" w16cid:durableId="1709991696">
    <w:abstractNumId w:val="22"/>
  </w:num>
  <w:num w:numId="49" w16cid:durableId="1044283049">
    <w:abstractNumId w:val="15"/>
  </w:num>
  <w:num w:numId="50" w16cid:durableId="1967082030">
    <w:abstractNumId w:val="13"/>
  </w:num>
  <w:num w:numId="51" w16cid:durableId="2104648613">
    <w:abstractNumId w:val="20"/>
  </w:num>
  <w:num w:numId="52" w16cid:durableId="348339373">
    <w:abstractNumId w:val="46"/>
  </w:num>
  <w:num w:numId="53" w16cid:durableId="1828092372">
    <w:abstractNumId w:val="51"/>
  </w:num>
  <w:num w:numId="54" w16cid:durableId="46882591">
    <w:abstractNumId w:val="16"/>
  </w:num>
  <w:num w:numId="55" w16cid:durableId="2019695801">
    <w:abstractNumId w:val="52"/>
  </w:num>
  <w:num w:numId="56" w16cid:durableId="1019815527">
    <w:abstractNumId w:val="43"/>
  </w:num>
  <w:num w:numId="57" w16cid:durableId="117071472">
    <w:abstractNumId w:val="27"/>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40"/>
  </w:num>
  <w:num w:numId="66" w16cid:durableId="569999294">
    <w:abstractNumId w:val="48"/>
  </w:num>
  <w:num w:numId="67" w16cid:durableId="1177111293">
    <w:abstractNumId w:val="25"/>
  </w:num>
  <w:num w:numId="68" w16cid:durableId="4479405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4"/>
  </w:num>
  <w:num w:numId="70" w16cid:durableId="10851118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6"/>
  </w:num>
  <w:num w:numId="73" w16cid:durableId="14560955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03936431">
    <w:abstractNumId w:val="49"/>
  </w:num>
  <w:num w:numId="75" w16cid:durableId="507014903">
    <w:abstractNumId w:val="26"/>
  </w:num>
  <w:num w:numId="76" w16cid:durableId="1256523618">
    <w:abstractNumId w:val="50"/>
  </w:num>
  <w:num w:numId="77" w16cid:durableId="1729455112">
    <w:abstractNumId w:val="11"/>
  </w:num>
  <w:num w:numId="78" w16cid:durableId="1091856236">
    <w:abstractNumId w:val="31"/>
  </w:num>
  <w:numIdMacAtCleanup w:val="7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nest Batty">
    <w15:presenceInfo w15:providerId="Windows Live" w15:userId="51db69b82a88a845"/>
  </w15:person>
  <w15:person w15:author="Axel Hahn">
    <w15:presenceInfo w15:providerId="None" w15:userId="Axel Hah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trackRevisions/>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kxqATcF2mYsAAAA"/>
  </w:docVars>
  <w:rsids>
    <w:rsidRoot w:val="00FE5674"/>
    <w:rsid w:val="000005D3"/>
    <w:rsid w:val="000049D8"/>
    <w:rsid w:val="00025380"/>
    <w:rsid w:val="00035075"/>
    <w:rsid w:val="00036B9E"/>
    <w:rsid w:val="00037DF4"/>
    <w:rsid w:val="000400F8"/>
    <w:rsid w:val="0004700E"/>
    <w:rsid w:val="00057FCA"/>
    <w:rsid w:val="00070C13"/>
    <w:rsid w:val="000715C9"/>
    <w:rsid w:val="00084F33"/>
    <w:rsid w:val="000A77A7"/>
    <w:rsid w:val="000B1707"/>
    <w:rsid w:val="000C1B3E"/>
    <w:rsid w:val="000C349E"/>
    <w:rsid w:val="000C3C47"/>
    <w:rsid w:val="000D168B"/>
    <w:rsid w:val="000D2704"/>
    <w:rsid w:val="000F6731"/>
    <w:rsid w:val="00110203"/>
    <w:rsid w:val="00110AE7"/>
    <w:rsid w:val="001111DD"/>
    <w:rsid w:val="00122A21"/>
    <w:rsid w:val="001241C8"/>
    <w:rsid w:val="00141CB1"/>
    <w:rsid w:val="00143821"/>
    <w:rsid w:val="00173D59"/>
    <w:rsid w:val="00177F4D"/>
    <w:rsid w:val="00180DDA"/>
    <w:rsid w:val="001B2A2D"/>
    <w:rsid w:val="001B737D"/>
    <w:rsid w:val="001C44A3"/>
    <w:rsid w:val="001C77BB"/>
    <w:rsid w:val="001E0248"/>
    <w:rsid w:val="001E0E15"/>
    <w:rsid w:val="001E3265"/>
    <w:rsid w:val="001E7C0A"/>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A752D"/>
    <w:rsid w:val="002B49E9"/>
    <w:rsid w:val="002C632E"/>
    <w:rsid w:val="002D3E8B"/>
    <w:rsid w:val="002D4505"/>
    <w:rsid w:val="002D4575"/>
    <w:rsid w:val="002D50A6"/>
    <w:rsid w:val="002D5C0C"/>
    <w:rsid w:val="002D7FE7"/>
    <w:rsid w:val="002E03D1"/>
    <w:rsid w:val="002E6B74"/>
    <w:rsid w:val="002E6FCA"/>
    <w:rsid w:val="003351C4"/>
    <w:rsid w:val="003434B4"/>
    <w:rsid w:val="003514B4"/>
    <w:rsid w:val="0035243F"/>
    <w:rsid w:val="00356CD0"/>
    <w:rsid w:val="00362CD9"/>
    <w:rsid w:val="003737D1"/>
    <w:rsid w:val="003761CA"/>
    <w:rsid w:val="0038049E"/>
    <w:rsid w:val="00380DAF"/>
    <w:rsid w:val="003972CE"/>
    <w:rsid w:val="003B2635"/>
    <w:rsid w:val="003B28F5"/>
    <w:rsid w:val="003B7B7D"/>
    <w:rsid w:val="003C54CB"/>
    <w:rsid w:val="003C5D61"/>
    <w:rsid w:val="003C7A2A"/>
    <w:rsid w:val="003D25A2"/>
    <w:rsid w:val="003D2DC1"/>
    <w:rsid w:val="003D69D0"/>
    <w:rsid w:val="003E540C"/>
    <w:rsid w:val="003F2918"/>
    <w:rsid w:val="003F2CDB"/>
    <w:rsid w:val="003F430E"/>
    <w:rsid w:val="0041088C"/>
    <w:rsid w:val="0041230E"/>
    <w:rsid w:val="00420A38"/>
    <w:rsid w:val="00426DB3"/>
    <w:rsid w:val="00431B19"/>
    <w:rsid w:val="004533B7"/>
    <w:rsid w:val="004661AD"/>
    <w:rsid w:val="00472C70"/>
    <w:rsid w:val="004D1D85"/>
    <w:rsid w:val="004D3C3A"/>
    <w:rsid w:val="004E1CD1"/>
    <w:rsid w:val="004F7616"/>
    <w:rsid w:val="00501171"/>
    <w:rsid w:val="0050690E"/>
    <w:rsid w:val="005107EB"/>
    <w:rsid w:val="00521345"/>
    <w:rsid w:val="00526DF0"/>
    <w:rsid w:val="00540C84"/>
    <w:rsid w:val="00545CC4"/>
    <w:rsid w:val="00551FFF"/>
    <w:rsid w:val="005607A2"/>
    <w:rsid w:val="0057198B"/>
    <w:rsid w:val="00573CFE"/>
    <w:rsid w:val="00596218"/>
    <w:rsid w:val="005969F2"/>
    <w:rsid w:val="00597FAE"/>
    <w:rsid w:val="005B32A3"/>
    <w:rsid w:val="005C0D44"/>
    <w:rsid w:val="005C3771"/>
    <w:rsid w:val="005C566C"/>
    <w:rsid w:val="005C7E69"/>
    <w:rsid w:val="005D763D"/>
    <w:rsid w:val="005E262D"/>
    <w:rsid w:val="005F23D3"/>
    <w:rsid w:val="005F7E20"/>
    <w:rsid w:val="00600912"/>
    <w:rsid w:val="00605E43"/>
    <w:rsid w:val="006153BB"/>
    <w:rsid w:val="006172FC"/>
    <w:rsid w:val="00635ADD"/>
    <w:rsid w:val="00637047"/>
    <w:rsid w:val="0066220B"/>
    <w:rsid w:val="006652C3"/>
    <w:rsid w:val="00670A4F"/>
    <w:rsid w:val="00691FD0"/>
    <w:rsid w:val="00692148"/>
    <w:rsid w:val="0069221C"/>
    <w:rsid w:val="006A1A1E"/>
    <w:rsid w:val="006A349D"/>
    <w:rsid w:val="006C5948"/>
    <w:rsid w:val="006E2121"/>
    <w:rsid w:val="006F2A74"/>
    <w:rsid w:val="00707CB9"/>
    <w:rsid w:val="007118F5"/>
    <w:rsid w:val="00712AA4"/>
    <w:rsid w:val="007146C4"/>
    <w:rsid w:val="00721AA1"/>
    <w:rsid w:val="00724B67"/>
    <w:rsid w:val="007547F8"/>
    <w:rsid w:val="00765622"/>
    <w:rsid w:val="00770B6C"/>
    <w:rsid w:val="00774730"/>
    <w:rsid w:val="00783FEA"/>
    <w:rsid w:val="007926DC"/>
    <w:rsid w:val="0079529C"/>
    <w:rsid w:val="007A395D"/>
    <w:rsid w:val="007C346C"/>
    <w:rsid w:val="007D63E3"/>
    <w:rsid w:val="0080294B"/>
    <w:rsid w:val="0082480E"/>
    <w:rsid w:val="00841239"/>
    <w:rsid w:val="00850293"/>
    <w:rsid w:val="00851373"/>
    <w:rsid w:val="00851BA6"/>
    <w:rsid w:val="0085654D"/>
    <w:rsid w:val="00861160"/>
    <w:rsid w:val="00861801"/>
    <w:rsid w:val="0086654F"/>
    <w:rsid w:val="008702A8"/>
    <w:rsid w:val="0087239B"/>
    <w:rsid w:val="00892CA4"/>
    <w:rsid w:val="00893486"/>
    <w:rsid w:val="00895B53"/>
    <w:rsid w:val="008A351C"/>
    <w:rsid w:val="008A356F"/>
    <w:rsid w:val="008A3ECA"/>
    <w:rsid w:val="008A4653"/>
    <w:rsid w:val="008A4717"/>
    <w:rsid w:val="008A50CC"/>
    <w:rsid w:val="008D1694"/>
    <w:rsid w:val="008D79CB"/>
    <w:rsid w:val="008E28CC"/>
    <w:rsid w:val="008F07BC"/>
    <w:rsid w:val="00904066"/>
    <w:rsid w:val="00914C8F"/>
    <w:rsid w:val="009157AF"/>
    <w:rsid w:val="009206BC"/>
    <w:rsid w:val="0092692B"/>
    <w:rsid w:val="00927EC6"/>
    <w:rsid w:val="00935C30"/>
    <w:rsid w:val="00943E9C"/>
    <w:rsid w:val="00953F4D"/>
    <w:rsid w:val="00960BB8"/>
    <w:rsid w:val="00964F5C"/>
    <w:rsid w:val="00973B57"/>
    <w:rsid w:val="009831C0"/>
    <w:rsid w:val="009849FE"/>
    <w:rsid w:val="009874F9"/>
    <w:rsid w:val="0099161D"/>
    <w:rsid w:val="009C5F41"/>
    <w:rsid w:val="009D029D"/>
    <w:rsid w:val="009D3828"/>
    <w:rsid w:val="009F3FF8"/>
    <w:rsid w:val="00A01B17"/>
    <w:rsid w:val="00A0389B"/>
    <w:rsid w:val="00A20F14"/>
    <w:rsid w:val="00A26017"/>
    <w:rsid w:val="00A446C9"/>
    <w:rsid w:val="00A51BC5"/>
    <w:rsid w:val="00A56C33"/>
    <w:rsid w:val="00A635D6"/>
    <w:rsid w:val="00A716F9"/>
    <w:rsid w:val="00A72757"/>
    <w:rsid w:val="00A800A9"/>
    <w:rsid w:val="00A807E0"/>
    <w:rsid w:val="00A8553A"/>
    <w:rsid w:val="00A93AED"/>
    <w:rsid w:val="00AB4531"/>
    <w:rsid w:val="00AE1319"/>
    <w:rsid w:val="00AE34BB"/>
    <w:rsid w:val="00B0084A"/>
    <w:rsid w:val="00B023C2"/>
    <w:rsid w:val="00B0520E"/>
    <w:rsid w:val="00B226F2"/>
    <w:rsid w:val="00B274DF"/>
    <w:rsid w:val="00B351F6"/>
    <w:rsid w:val="00B477A6"/>
    <w:rsid w:val="00B56BDF"/>
    <w:rsid w:val="00B65812"/>
    <w:rsid w:val="00B661C7"/>
    <w:rsid w:val="00B80530"/>
    <w:rsid w:val="00B85CD6"/>
    <w:rsid w:val="00B90A27"/>
    <w:rsid w:val="00B93C77"/>
    <w:rsid w:val="00B9554D"/>
    <w:rsid w:val="00BA2D73"/>
    <w:rsid w:val="00BA4DA9"/>
    <w:rsid w:val="00BB2B9F"/>
    <w:rsid w:val="00BB7D9E"/>
    <w:rsid w:val="00BC2334"/>
    <w:rsid w:val="00BD3CB8"/>
    <w:rsid w:val="00BD4E6F"/>
    <w:rsid w:val="00BE700D"/>
    <w:rsid w:val="00BF1D75"/>
    <w:rsid w:val="00BF32F0"/>
    <w:rsid w:val="00BF4DCE"/>
    <w:rsid w:val="00C02DDD"/>
    <w:rsid w:val="00C05CE5"/>
    <w:rsid w:val="00C115EE"/>
    <w:rsid w:val="00C446E6"/>
    <w:rsid w:val="00C47588"/>
    <w:rsid w:val="00C52A4D"/>
    <w:rsid w:val="00C6171E"/>
    <w:rsid w:val="00C865DF"/>
    <w:rsid w:val="00CA6F2C"/>
    <w:rsid w:val="00CC79CE"/>
    <w:rsid w:val="00CF1871"/>
    <w:rsid w:val="00D019CE"/>
    <w:rsid w:val="00D1133E"/>
    <w:rsid w:val="00D17A34"/>
    <w:rsid w:val="00D20DA6"/>
    <w:rsid w:val="00D26628"/>
    <w:rsid w:val="00D332B3"/>
    <w:rsid w:val="00D423E5"/>
    <w:rsid w:val="00D55207"/>
    <w:rsid w:val="00D60825"/>
    <w:rsid w:val="00D71B14"/>
    <w:rsid w:val="00D74C5B"/>
    <w:rsid w:val="00D81801"/>
    <w:rsid w:val="00D900FB"/>
    <w:rsid w:val="00D92B45"/>
    <w:rsid w:val="00D95962"/>
    <w:rsid w:val="00DB4658"/>
    <w:rsid w:val="00DC1DC8"/>
    <w:rsid w:val="00DC389B"/>
    <w:rsid w:val="00DE2FEE"/>
    <w:rsid w:val="00E00BE9"/>
    <w:rsid w:val="00E04761"/>
    <w:rsid w:val="00E12572"/>
    <w:rsid w:val="00E22A11"/>
    <w:rsid w:val="00E31E5C"/>
    <w:rsid w:val="00E44DD2"/>
    <w:rsid w:val="00E46B2B"/>
    <w:rsid w:val="00E558C3"/>
    <w:rsid w:val="00E55927"/>
    <w:rsid w:val="00E77D3C"/>
    <w:rsid w:val="00E846CD"/>
    <w:rsid w:val="00E912A6"/>
    <w:rsid w:val="00EA1497"/>
    <w:rsid w:val="00EA4844"/>
    <w:rsid w:val="00EA4D9C"/>
    <w:rsid w:val="00EA5A97"/>
    <w:rsid w:val="00EB75EE"/>
    <w:rsid w:val="00EE4C1D"/>
    <w:rsid w:val="00EF3685"/>
    <w:rsid w:val="00F04350"/>
    <w:rsid w:val="00F133DB"/>
    <w:rsid w:val="00F159EB"/>
    <w:rsid w:val="00F22EF4"/>
    <w:rsid w:val="00F25BF4"/>
    <w:rsid w:val="00F267DB"/>
    <w:rsid w:val="00F46F6F"/>
    <w:rsid w:val="00F60608"/>
    <w:rsid w:val="00F62217"/>
    <w:rsid w:val="00F71ACC"/>
    <w:rsid w:val="00FA67DB"/>
    <w:rsid w:val="00FB17A9"/>
    <w:rsid w:val="00FB527C"/>
    <w:rsid w:val="00FB6F75"/>
    <w:rsid w:val="00FC0EB3"/>
    <w:rsid w:val="00FC5276"/>
    <w:rsid w:val="00FD675E"/>
    <w:rsid w:val="00FE142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5741F"/>
    <w:pPr>
      <w:spacing w:line="216" w:lineRule="atLeast"/>
    </w:pPr>
    <w:rPr>
      <w:rFonts w:asciiTheme="minorHAnsi" w:eastAsiaTheme="minorHAnsi" w:hAnsiTheme="minorHAnsi" w:cstheme="minorBidi"/>
      <w:sz w:val="18"/>
      <w:szCs w:val="22"/>
      <w:lang w:eastAsia="en-US"/>
    </w:rPr>
  </w:style>
  <w:style w:type="paragraph" w:styleId="berschrift1">
    <w:name w:val="heading 1"/>
    <w:next w:val="Textkrper"/>
    <w:link w:val="berschrift1Zchn"/>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berschrift2">
    <w:name w:val="heading 2"/>
    <w:basedOn w:val="berschrift1"/>
    <w:next w:val="Textkrper"/>
    <w:link w:val="berschrift2Zchn"/>
    <w:qFormat/>
    <w:rsid w:val="0025741F"/>
    <w:pPr>
      <w:numPr>
        <w:ilvl w:val="1"/>
      </w:numPr>
      <w:ind w:right="709"/>
      <w:outlineLvl w:val="1"/>
    </w:pPr>
    <w:rPr>
      <w:bCs w:val="0"/>
      <w:sz w:val="24"/>
    </w:rPr>
  </w:style>
  <w:style w:type="paragraph" w:styleId="berschrift3">
    <w:name w:val="heading 3"/>
    <w:basedOn w:val="berschrift2"/>
    <w:next w:val="Textkrper"/>
    <w:link w:val="berschrift3Zchn"/>
    <w:qFormat/>
    <w:rsid w:val="0025741F"/>
    <w:pPr>
      <w:numPr>
        <w:ilvl w:val="2"/>
      </w:numPr>
      <w:spacing w:before="120" w:after="120"/>
      <w:ind w:right="851"/>
      <w:outlineLvl w:val="2"/>
    </w:pPr>
    <w:rPr>
      <w:bCs/>
      <w:caps w:val="0"/>
      <w:smallCaps/>
    </w:rPr>
  </w:style>
  <w:style w:type="paragraph" w:styleId="berschrift4">
    <w:name w:val="heading 4"/>
    <w:basedOn w:val="berschrift3"/>
    <w:next w:val="Textkrper"/>
    <w:link w:val="berschrift4Zchn"/>
    <w:qFormat/>
    <w:rsid w:val="0025741F"/>
    <w:pPr>
      <w:numPr>
        <w:ilvl w:val="3"/>
      </w:numPr>
      <w:ind w:right="992"/>
      <w:outlineLvl w:val="3"/>
    </w:pPr>
    <w:rPr>
      <w:bCs w:val="0"/>
      <w:iCs/>
      <w:smallCaps w:val="0"/>
      <w:sz w:val="22"/>
    </w:rPr>
  </w:style>
  <w:style w:type="paragraph" w:styleId="berschrift5">
    <w:name w:val="heading 5"/>
    <w:basedOn w:val="berschrift4"/>
    <w:next w:val="Standard"/>
    <w:link w:val="berschrift5Zchn"/>
    <w:qFormat/>
    <w:rsid w:val="0025741F"/>
    <w:pPr>
      <w:numPr>
        <w:ilvl w:val="4"/>
      </w:numPr>
      <w:spacing w:before="200"/>
      <w:ind w:left="1701" w:hanging="1701"/>
      <w:outlineLvl w:val="4"/>
    </w:pPr>
    <w:rPr>
      <w:b w:val="0"/>
    </w:rPr>
  </w:style>
  <w:style w:type="paragraph" w:styleId="berschrift6">
    <w:name w:val="heading 6"/>
    <w:basedOn w:val="Standard"/>
    <w:next w:val="Standard"/>
    <w:link w:val="berschrift6Zchn"/>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CC79CE"/>
    <w:rPr>
      <w:rFonts w:eastAsiaTheme="majorEastAsia" w:cstheme="majorBidi"/>
      <w:b/>
      <w:bCs/>
      <w:caps/>
      <w:color w:val="00558C"/>
      <w:sz w:val="28"/>
      <w:szCs w:val="24"/>
      <w:lang w:eastAsia="en-US"/>
    </w:rPr>
  </w:style>
  <w:style w:type="character" w:customStyle="1" w:styleId="berschrift2Zchn">
    <w:name w:val="Überschrift 2 Zchn"/>
    <w:basedOn w:val="Absatz-Standardschriftart"/>
    <w:link w:val="berschrift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Textkrper"/>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Standard"/>
    <w:next w:val="Standard"/>
    <w:rsid w:val="008D1694"/>
    <w:pPr>
      <w:numPr>
        <w:numId w:val="5"/>
      </w:numPr>
      <w:spacing w:before="120" w:after="120"/>
      <w:jc w:val="center"/>
    </w:pPr>
    <w:rPr>
      <w:i/>
    </w:rPr>
  </w:style>
  <w:style w:type="paragraph" w:customStyle="1" w:styleId="AnnexHeading1">
    <w:name w:val="Annex Heading 1"/>
    <w:basedOn w:val="Standard"/>
    <w:next w:val="Textkrper"/>
    <w:rsid w:val="008D1694"/>
    <w:pPr>
      <w:numPr>
        <w:numId w:val="6"/>
      </w:numPr>
      <w:spacing w:before="120" w:after="120"/>
    </w:pPr>
    <w:rPr>
      <w:rFonts w:cs="Arial"/>
      <w:b/>
      <w:caps/>
      <w:sz w:val="24"/>
    </w:rPr>
  </w:style>
  <w:style w:type="paragraph" w:customStyle="1" w:styleId="AnnexHeading2">
    <w:name w:val="Annex Heading 2"/>
    <w:basedOn w:val="Standard"/>
    <w:next w:val="Textkrper"/>
    <w:rsid w:val="008D1694"/>
    <w:pPr>
      <w:numPr>
        <w:ilvl w:val="1"/>
        <w:numId w:val="6"/>
      </w:numPr>
      <w:spacing w:before="120" w:after="120"/>
    </w:pPr>
    <w:rPr>
      <w:rFonts w:cs="Arial"/>
      <w:b/>
    </w:rPr>
  </w:style>
  <w:style w:type="paragraph" w:customStyle="1" w:styleId="AnnexHeading3">
    <w:name w:val="Annex Heading 3"/>
    <w:basedOn w:val="Standard"/>
    <w:next w:val="Standard"/>
    <w:rsid w:val="008D1694"/>
    <w:pPr>
      <w:numPr>
        <w:ilvl w:val="2"/>
        <w:numId w:val="6"/>
      </w:numPr>
      <w:spacing w:before="120" w:after="120"/>
    </w:pPr>
    <w:rPr>
      <w:rFonts w:cs="Arial"/>
    </w:rPr>
  </w:style>
  <w:style w:type="paragraph" w:customStyle="1" w:styleId="AnnexHeading4">
    <w:name w:val="Annex Heading 4"/>
    <w:basedOn w:val="Standard"/>
    <w:next w:val="Textkrper"/>
    <w:rsid w:val="008D1694"/>
    <w:pPr>
      <w:numPr>
        <w:ilvl w:val="3"/>
        <w:numId w:val="6"/>
      </w:numPr>
      <w:spacing w:before="120" w:after="120"/>
    </w:pPr>
    <w:rPr>
      <w:rFonts w:cs="Arial"/>
    </w:rPr>
  </w:style>
  <w:style w:type="paragraph" w:customStyle="1" w:styleId="AnnexTable">
    <w:name w:val="Annex Table"/>
    <w:basedOn w:val="Standard"/>
    <w:next w:val="Standard"/>
    <w:rsid w:val="008D1694"/>
    <w:pPr>
      <w:numPr>
        <w:numId w:val="7"/>
      </w:numPr>
      <w:tabs>
        <w:tab w:val="left" w:pos="1418"/>
      </w:tabs>
      <w:spacing w:before="120" w:after="120"/>
      <w:jc w:val="center"/>
    </w:pPr>
    <w:rPr>
      <w:i/>
    </w:rPr>
  </w:style>
  <w:style w:type="paragraph" w:styleId="Textkrper">
    <w:name w:val="Body Text"/>
    <w:basedOn w:val="Standard"/>
    <w:link w:val="TextkrperZchn"/>
    <w:unhideWhenUsed/>
    <w:qFormat/>
    <w:rsid w:val="0025741F"/>
    <w:pPr>
      <w:spacing w:after="120"/>
      <w:jc w:val="both"/>
    </w:pPr>
    <w:rPr>
      <w:sz w:val="22"/>
    </w:rPr>
  </w:style>
  <w:style w:type="character" w:customStyle="1" w:styleId="TextkrperZchn">
    <w:name w:val="Textkörper Zchn"/>
    <w:basedOn w:val="Absatz-Standardschriftart"/>
    <w:link w:val="Textkrper"/>
    <w:rsid w:val="0025741F"/>
    <w:rPr>
      <w:rFonts w:asciiTheme="minorHAnsi" w:eastAsiaTheme="minorHAnsi" w:hAnsiTheme="minorHAnsi" w:cstheme="minorBidi"/>
      <w:sz w:val="22"/>
      <w:szCs w:val="22"/>
      <w:lang w:eastAsia="en-US"/>
    </w:rPr>
  </w:style>
  <w:style w:type="paragraph" w:customStyle="1" w:styleId="Bullet1">
    <w:name w:val="Bullet 1"/>
    <w:basedOn w:val="Standard"/>
    <w:qFormat/>
    <w:rsid w:val="0025741F"/>
    <w:pPr>
      <w:numPr>
        <w:numId w:val="45"/>
      </w:numPr>
      <w:spacing w:after="120"/>
      <w:ind w:left="992" w:hanging="425"/>
    </w:pPr>
    <w:rPr>
      <w:color w:val="000000" w:themeColor="text1"/>
      <w:sz w:val="22"/>
    </w:rPr>
  </w:style>
  <w:style w:type="paragraph" w:customStyle="1" w:styleId="Bullet1text">
    <w:name w:val="Bullet 1 text"/>
    <w:basedOn w:val="Standard"/>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Standard"/>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Standard"/>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rd"/>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rd"/>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Standard"/>
    <w:next w:val="Standard"/>
    <w:rsid w:val="008D1694"/>
    <w:pPr>
      <w:numPr>
        <w:numId w:val="13"/>
      </w:numPr>
      <w:spacing w:before="120" w:after="120"/>
      <w:jc w:val="center"/>
    </w:pPr>
    <w:rPr>
      <w:i/>
      <w:szCs w:val="20"/>
    </w:rPr>
  </w:style>
  <w:style w:type="paragraph" w:styleId="Fuzeile">
    <w:name w:val="footer"/>
    <w:link w:val="FuzeileZchn"/>
    <w:rsid w:val="0025741F"/>
    <w:pPr>
      <w:spacing w:line="240" w:lineRule="exact"/>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rsid w:val="0025741F"/>
    <w:rPr>
      <w:rFonts w:asciiTheme="minorHAnsi" w:eastAsiaTheme="minorHAnsi" w:hAnsiTheme="minorHAnsi" w:cstheme="minorBidi"/>
      <w:szCs w:val="22"/>
      <w:lang w:eastAsia="en-US"/>
    </w:rPr>
  </w:style>
  <w:style w:type="paragraph" w:styleId="Kopfzeile">
    <w:name w:val="header"/>
    <w:link w:val="KopfzeileZchn"/>
    <w:rsid w:val="0025741F"/>
    <w:pPr>
      <w:spacing w:line="240" w:lineRule="exact"/>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rsid w:val="0025741F"/>
    <w:rPr>
      <w:rFonts w:asciiTheme="minorHAnsi" w:eastAsiaTheme="minorHAnsi" w:hAnsiTheme="minorHAnsi" w:cstheme="minorBidi"/>
      <w:szCs w:val="22"/>
      <w:lang w:eastAsia="en-US"/>
    </w:rPr>
  </w:style>
  <w:style w:type="character" w:customStyle="1" w:styleId="berschrift3Zchn">
    <w:name w:val="Überschrift 3 Zchn"/>
    <w:basedOn w:val="Absatz-Standardschriftart"/>
    <w:link w:val="berschrift3"/>
    <w:rsid w:val="0025741F"/>
    <w:rPr>
      <w:rFonts w:asciiTheme="majorHAnsi" w:eastAsiaTheme="majorEastAsia" w:hAnsiTheme="majorHAnsi" w:cstheme="majorBidi"/>
      <w:b/>
      <w:bCs/>
      <w:smallCaps/>
      <w:color w:val="00558C"/>
      <w:sz w:val="24"/>
      <w:szCs w:val="24"/>
      <w:lang w:eastAsia="en-US"/>
    </w:rPr>
  </w:style>
  <w:style w:type="character" w:customStyle="1" w:styleId="berschrift4Zchn">
    <w:name w:val="Überschrift 4 Zchn"/>
    <w:basedOn w:val="Absatz-Standardschriftart"/>
    <w:link w:val="berschrift4"/>
    <w:rsid w:val="0025741F"/>
    <w:rPr>
      <w:rFonts w:asciiTheme="majorHAnsi" w:eastAsiaTheme="majorEastAsia" w:hAnsiTheme="majorHAnsi" w:cstheme="majorBidi"/>
      <w:b/>
      <w:iCs/>
      <w:color w:val="00558C"/>
      <w:sz w:val="22"/>
      <w:szCs w:val="24"/>
      <w:lang w:eastAsia="en-US"/>
    </w:rPr>
  </w:style>
  <w:style w:type="character" w:customStyle="1" w:styleId="berschrift5Zchn">
    <w:name w:val="Überschrift 5 Zchn"/>
    <w:basedOn w:val="Absatz-Standardschriftart"/>
    <w:link w:val="berschrift5"/>
    <w:rsid w:val="0025741F"/>
    <w:rPr>
      <w:rFonts w:asciiTheme="majorHAnsi" w:eastAsiaTheme="majorEastAsia" w:hAnsiTheme="majorHAnsi" w:cstheme="majorBidi"/>
      <w:iCs/>
      <w:color w:val="00558C"/>
      <w:sz w:val="22"/>
      <w:szCs w:val="24"/>
      <w:lang w:eastAsia="en-US"/>
    </w:rPr>
  </w:style>
  <w:style w:type="character" w:customStyle="1" w:styleId="berschrift6Zchn">
    <w:name w:val="Überschrift 6 Zchn"/>
    <w:basedOn w:val="Absatz-Standardschriftart"/>
    <w:link w:val="berschrift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berschrift7Zchn">
    <w:name w:val="Überschrift 7 Zchn"/>
    <w:basedOn w:val="Absatz-Standardschriftart"/>
    <w:link w:val="berschrift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berschrift8Zchn">
    <w:name w:val="Überschrift 8 Zchn"/>
    <w:basedOn w:val="Absatz-Standardschriftart"/>
    <w:link w:val="berschrift8"/>
    <w:rsid w:val="0025741F"/>
    <w:rPr>
      <w:rFonts w:asciiTheme="majorHAnsi" w:eastAsiaTheme="majorEastAsia" w:hAnsiTheme="majorHAnsi" w:cstheme="majorBidi"/>
      <w:color w:val="404040" w:themeColor="text1" w:themeTint="BF"/>
      <w:lang w:eastAsia="en-US"/>
    </w:rPr>
  </w:style>
  <w:style w:type="character" w:customStyle="1" w:styleId="berschrift9Zchn">
    <w:name w:val="Überschrift 9 Zchn"/>
    <w:basedOn w:val="Absatz-Standardschriftart"/>
    <w:link w:val="berschrift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Absatz-Standardschriftart"/>
    <w:uiPriority w:val="99"/>
    <w:unhideWhenUsed/>
    <w:rsid w:val="0025741F"/>
    <w:rPr>
      <w:color w:val="4F81BD" w:themeColor="accent1"/>
      <w:u w:val="single"/>
    </w:rPr>
  </w:style>
  <w:style w:type="paragraph" w:customStyle="1" w:styleId="List1">
    <w:name w:val="List 1"/>
    <w:basedOn w:val="Standard"/>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Standard"/>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Standard"/>
    <w:rsid w:val="008D1694"/>
    <w:pPr>
      <w:spacing w:after="60"/>
      <w:ind w:left="1701"/>
      <w:jc w:val="both"/>
    </w:pPr>
    <w:rPr>
      <w:rFonts w:cs="Arial"/>
      <w:sz w:val="20"/>
    </w:rPr>
  </w:style>
  <w:style w:type="paragraph" w:customStyle="1" w:styleId="List1indenttext">
    <w:name w:val="List 1 indent text"/>
    <w:basedOn w:val="Standard"/>
    <w:rsid w:val="008D1694"/>
    <w:pPr>
      <w:spacing w:after="120"/>
      <w:ind w:left="1134"/>
      <w:jc w:val="both"/>
    </w:pPr>
    <w:rPr>
      <w:szCs w:val="20"/>
    </w:rPr>
  </w:style>
  <w:style w:type="paragraph" w:customStyle="1" w:styleId="List1text">
    <w:name w:val="List 1 text"/>
    <w:basedOn w:val="Standard"/>
    <w:qFormat/>
    <w:rsid w:val="0025741F"/>
    <w:pPr>
      <w:spacing w:after="120" w:line="240" w:lineRule="auto"/>
      <w:ind w:left="567"/>
      <w:jc w:val="both"/>
    </w:pPr>
    <w:rPr>
      <w:rFonts w:eastAsia="Times New Roman" w:cs="Times New Roman"/>
      <w:sz w:val="22"/>
      <w:szCs w:val="20"/>
      <w:lang w:eastAsia="en-GB"/>
    </w:rPr>
  </w:style>
  <w:style w:type="character" w:styleId="Seitenzahl">
    <w:name w:val="page number"/>
    <w:rsid w:val="0025741F"/>
    <w:rPr>
      <w:rFonts w:asciiTheme="minorHAnsi" w:hAnsiTheme="minorHAnsi"/>
      <w:sz w:val="15"/>
    </w:rPr>
  </w:style>
  <w:style w:type="paragraph" w:styleId="Abbildungsverzeichnis">
    <w:name w:val="table of figures"/>
    <w:basedOn w:val="Standard"/>
    <w:next w:val="Standard"/>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Standard"/>
    <w:next w:val="Standard"/>
    <w:rsid w:val="008D1694"/>
    <w:pPr>
      <w:numPr>
        <w:numId w:val="18"/>
      </w:numPr>
      <w:spacing w:before="120" w:after="120"/>
      <w:jc w:val="center"/>
    </w:pPr>
    <w:rPr>
      <w:i/>
      <w:szCs w:val="20"/>
    </w:rPr>
  </w:style>
  <w:style w:type="paragraph" w:styleId="Verzeichnis1">
    <w:name w:val="toc 1"/>
    <w:basedOn w:val="Standard"/>
    <w:next w:val="Standard"/>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Verzeichnis2">
    <w:name w:val="toc 2"/>
    <w:basedOn w:val="Standard"/>
    <w:next w:val="Standard"/>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Verzeichnis3">
    <w:name w:val="toc 3"/>
    <w:basedOn w:val="Standard"/>
    <w:next w:val="Standard"/>
    <w:uiPriority w:val="39"/>
    <w:unhideWhenUsed/>
    <w:rsid w:val="0025741F"/>
    <w:pPr>
      <w:tabs>
        <w:tab w:val="right" w:leader="dot" w:pos="9781"/>
      </w:tabs>
      <w:spacing w:after="60"/>
      <w:ind w:left="1134" w:hanging="709"/>
    </w:pPr>
    <w:rPr>
      <w:color w:val="00558C"/>
    </w:rPr>
  </w:style>
  <w:style w:type="paragraph" w:styleId="Verzeichnis4">
    <w:name w:val="toc 4"/>
    <w:basedOn w:val="Standard"/>
    <w:next w:val="Standard"/>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Verzeichnis5">
    <w:name w:val="toc 5"/>
    <w:basedOn w:val="Standard"/>
    <w:next w:val="Standard"/>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Verzeichnis6">
    <w:name w:val="toc 6"/>
    <w:basedOn w:val="Standard"/>
    <w:next w:val="Standard"/>
    <w:autoRedefine/>
    <w:rsid w:val="0025741F"/>
    <w:pPr>
      <w:spacing w:line="240" w:lineRule="auto"/>
      <w:ind w:left="960"/>
    </w:pPr>
    <w:rPr>
      <w:rFonts w:ascii="Arial" w:eastAsia="Times New Roman" w:hAnsi="Arial" w:cs="Times New Roman"/>
      <w:sz w:val="20"/>
      <w:szCs w:val="20"/>
    </w:rPr>
  </w:style>
  <w:style w:type="paragraph" w:styleId="Verzeichnis7">
    <w:name w:val="toc 7"/>
    <w:basedOn w:val="Standard"/>
    <w:next w:val="Standard"/>
    <w:autoRedefine/>
    <w:rsid w:val="0025741F"/>
    <w:pPr>
      <w:spacing w:line="240" w:lineRule="auto"/>
      <w:ind w:left="1200"/>
    </w:pPr>
    <w:rPr>
      <w:rFonts w:ascii="Arial" w:eastAsia="Times New Roman" w:hAnsi="Arial" w:cs="Times New Roman"/>
      <w:sz w:val="20"/>
      <w:szCs w:val="20"/>
    </w:rPr>
  </w:style>
  <w:style w:type="paragraph" w:styleId="Verzeichnis8">
    <w:name w:val="toc 8"/>
    <w:basedOn w:val="Standard"/>
    <w:next w:val="Standard"/>
    <w:autoRedefine/>
    <w:rsid w:val="0025741F"/>
    <w:pPr>
      <w:spacing w:line="240" w:lineRule="auto"/>
      <w:ind w:left="1440"/>
    </w:pPr>
    <w:rPr>
      <w:rFonts w:ascii="Arial" w:eastAsia="Times New Roman" w:hAnsi="Arial" w:cs="Times New Roman"/>
      <w:sz w:val="20"/>
      <w:szCs w:val="20"/>
    </w:rPr>
  </w:style>
  <w:style w:type="paragraph" w:styleId="Verzeichnis9">
    <w:name w:val="toc 9"/>
    <w:basedOn w:val="Standard"/>
    <w:next w:val="Standard"/>
    <w:autoRedefine/>
    <w:rsid w:val="0025741F"/>
    <w:pPr>
      <w:spacing w:line="240" w:lineRule="auto"/>
      <w:ind w:left="1680"/>
    </w:pPr>
    <w:rPr>
      <w:rFonts w:ascii="Arial" w:eastAsia="Times New Roman" w:hAnsi="Arial" w:cs="Times New Roman"/>
      <w:sz w:val="20"/>
      <w:szCs w:val="20"/>
    </w:rPr>
  </w:style>
  <w:style w:type="numbering" w:styleId="ArtikelAbschnitt">
    <w:name w:val="Outline List 3"/>
    <w:basedOn w:val="KeineListe"/>
    <w:rsid w:val="0025741F"/>
    <w:pPr>
      <w:numPr>
        <w:numId w:val="9"/>
      </w:numPr>
    </w:pPr>
  </w:style>
  <w:style w:type="paragraph" w:styleId="Textkrper-Zeileneinzug">
    <w:name w:val="Body Text Indent"/>
    <w:basedOn w:val="Standard"/>
    <w:link w:val="Textkrper-ZeileneinzugZchn"/>
    <w:rsid w:val="008D1694"/>
    <w:pPr>
      <w:spacing w:after="120"/>
      <w:ind w:left="567"/>
    </w:pPr>
  </w:style>
  <w:style w:type="character" w:customStyle="1" w:styleId="Textkrper-ZeileneinzugZchn">
    <w:name w:val="Textkörper-Zeileneinzug Zchn"/>
    <w:link w:val="Textkrper-Zeileneinzug"/>
    <w:rsid w:val="00243228"/>
    <w:rPr>
      <w:rFonts w:ascii="Arial" w:hAnsi="Arial" w:cs="Times New Roman"/>
      <w:szCs w:val="24"/>
    </w:rPr>
  </w:style>
  <w:style w:type="paragraph" w:styleId="Textkrper-Einzug2">
    <w:name w:val="Body Text Indent 2"/>
    <w:basedOn w:val="Standard"/>
    <w:link w:val="Textkrper-Einzug2Zchn"/>
    <w:rsid w:val="008D1694"/>
    <w:pPr>
      <w:spacing w:after="120"/>
      <w:ind w:left="1134"/>
      <w:jc w:val="both"/>
    </w:pPr>
    <w:rPr>
      <w:lang w:eastAsia="de-DE"/>
    </w:rPr>
  </w:style>
  <w:style w:type="character" w:customStyle="1" w:styleId="Textkrper-Einzug2Zchn">
    <w:name w:val="Textkörper-Einzug 2 Zchn"/>
    <w:link w:val="Textkrper-Einzug2"/>
    <w:rsid w:val="00243228"/>
    <w:rPr>
      <w:rFonts w:ascii="Arial" w:hAnsi="Arial" w:cs="Times New Roman"/>
      <w:szCs w:val="24"/>
      <w:lang w:eastAsia="de-DE"/>
    </w:rPr>
  </w:style>
  <w:style w:type="character" w:styleId="Funotenzeichen">
    <w:name w:val="footnote reference"/>
    <w:uiPriority w:val="99"/>
    <w:rsid w:val="0025741F"/>
    <w:rPr>
      <w:rFonts w:asciiTheme="minorHAnsi" w:hAnsiTheme="minorHAnsi"/>
      <w:sz w:val="20"/>
      <w:vertAlign w:val="superscript"/>
    </w:rPr>
  </w:style>
  <w:style w:type="paragraph" w:styleId="Funotentext">
    <w:name w:val="footnote text"/>
    <w:basedOn w:val="Standard"/>
    <w:link w:val="FunotentextZchn"/>
    <w:uiPriority w:val="99"/>
    <w:unhideWhenUsed/>
    <w:rsid w:val="0025741F"/>
    <w:pPr>
      <w:tabs>
        <w:tab w:val="left" w:pos="425"/>
      </w:tabs>
      <w:spacing w:line="240" w:lineRule="auto"/>
      <w:ind w:left="425" w:hanging="425"/>
    </w:pPr>
    <w:rPr>
      <w:szCs w:val="24"/>
      <w:vertAlign w:val="superscript"/>
    </w:rPr>
  </w:style>
  <w:style w:type="character" w:customStyle="1" w:styleId="FunotentextZchn">
    <w:name w:val="Fußnotentext Zchn"/>
    <w:basedOn w:val="Absatz-Standardschriftart"/>
    <w:link w:val="Funotentext"/>
    <w:uiPriority w:val="99"/>
    <w:rsid w:val="0025741F"/>
    <w:rPr>
      <w:rFonts w:asciiTheme="minorHAnsi" w:eastAsiaTheme="minorHAnsi" w:hAnsiTheme="minorHAnsi" w:cstheme="minorBidi"/>
      <w:sz w:val="18"/>
      <w:szCs w:val="24"/>
      <w:vertAlign w:val="superscript"/>
      <w:lang w:eastAsia="en-US"/>
    </w:rPr>
  </w:style>
  <w:style w:type="paragraph" w:styleId="Untertitel">
    <w:name w:val="Subtitle"/>
    <w:basedOn w:val="Standard"/>
    <w:link w:val="UntertitelZchn"/>
    <w:rsid w:val="008D1694"/>
    <w:pPr>
      <w:spacing w:after="60"/>
      <w:jc w:val="center"/>
      <w:outlineLvl w:val="1"/>
    </w:pPr>
    <w:rPr>
      <w:rFonts w:cs="Arial"/>
    </w:rPr>
  </w:style>
  <w:style w:type="character" w:customStyle="1" w:styleId="UntertitelZchn">
    <w:name w:val="Untertitel Zchn"/>
    <w:link w:val="Untertitel"/>
    <w:rsid w:val="00243228"/>
    <w:rPr>
      <w:rFonts w:ascii="Arial" w:hAnsi="Arial" w:cs="Arial"/>
      <w:szCs w:val="24"/>
    </w:rPr>
  </w:style>
  <w:style w:type="paragraph" w:styleId="Titel">
    <w:name w:val="Title"/>
    <w:basedOn w:val="Standard"/>
    <w:link w:val="TitelZchn"/>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elZchn">
    <w:name w:val="Titel Zchn"/>
    <w:basedOn w:val="Absatz-Standardschriftart"/>
    <w:link w:val="Titel"/>
    <w:rsid w:val="006E2121"/>
    <w:rPr>
      <w:rFonts w:ascii="Arial Bold" w:eastAsia="Times New Roman" w:hAnsi="Arial Bold" w:cs="Arial"/>
      <w:b/>
      <w:bCs/>
      <w:caps/>
      <w:color w:val="00558C"/>
      <w:kern w:val="28"/>
      <w:sz w:val="28"/>
      <w:szCs w:val="32"/>
    </w:rPr>
  </w:style>
  <w:style w:type="paragraph" w:customStyle="1" w:styleId="List1indent1">
    <w:name w:val="List 1 indent 1"/>
    <w:basedOn w:val="Standard"/>
    <w:rsid w:val="00765622"/>
    <w:pPr>
      <w:numPr>
        <w:ilvl w:val="1"/>
        <w:numId w:val="39"/>
      </w:numPr>
      <w:spacing w:after="120"/>
      <w:jc w:val="both"/>
    </w:pPr>
    <w:rPr>
      <w:rFonts w:cs="Arial"/>
    </w:rPr>
  </w:style>
  <w:style w:type="paragraph" w:customStyle="1" w:styleId="List1indent1text">
    <w:name w:val="List 1 indent 1 text"/>
    <w:basedOn w:val="Standard"/>
    <w:rsid w:val="008D1694"/>
    <w:pPr>
      <w:spacing w:after="120"/>
      <w:ind w:left="1134"/>
      <w:jc w:val="both"/>
    </w:pPr>
    <w:rPr>
      <w:rFonts w:cs="Arial"/>
      <w:lang w:eastAsia="fr-FR"/>
    </w:rPr>
  </w:style>
  <w:style w:type="paragraph" w:customStyle="1" w:styleId="References">
    <w:name w:val="References"/>
    <w:basedOn w:val="Standard"/>
    <w:rsid w:val="008D1694"/>
    <w:pPr>
      <w:tabs>
        <w:tab w:val="num" w:pos="0"/>
      </w:tabs>
      <w:spacing w:after="120"/>
      <w:ind w:left="567" w:hanging="567"/>
    </w:pPr>
    <w:rPr>
      <w:szCs w:val="20"/>
    </w:rPr>
  </w:style>
  <w:style w:type="paragraph" w:customStyle="1" w:styleId="AppendixHeading1">
    <w:name w:val="Appendix Heading 1"/>
    <w:basedOn w:val="Standard"/>
    <w:next w:val="Textkrper"/>
    <w:rsid w:val="008D1694"/>
    <w:pPr>
      <w:numPr>
        <w:numId w:val="8"/>
      </w:numPr>
      <w:spacing w:before="120" w:after="120"/>
    </w:pPr>
    <w:rPr>
      <w:rFonts w:cs="Arial"/>
      <w:b/>
      <w:caps/>
      <w:sz w:val="24"/>
    </w:rPr>
  </w:style>
  <w:style w:type="paragraph" w:customStyle="1" w:styleId="AppendixHeading2">
    <w:name w:val="Appendix Heading 2"/>
    <w:basedOn w:val="Standard"/>
    <w:next w:val="Textkrper"/>
    <w:rsid w:val="008D1694"/>
    <w:pPr>
      <w:numPr>
        <w:ilvl w:val="1"/>
        <w:numId w:val="8"/>
      </w:numPr>
      <w:spacing w:before="120" w:after="120"/>
    </w:pPr>
    <w:rPr>
      <w:rFonts w:cs="Arial"/>
      <w:b/>
    </w:rPr>
  </w:style>
  <w:style w:type="paragraph" w:customStyle="1" w:styleId="AppendixHeading3">
    <w:name w:val="Appendix Heading 3"/>
    <w:basedOn w:val="Standard"/>
    <w:next w:val="Standard"/>
    <w:rsid w:val="008D1694"/>
    <w:pPr>
      <w:numPr>
        <w:ilvl w:val="2"/>
        <w:numId w:val="8"/>
      </w:numPr>
      <w:spacing w:before="120" w:after="120"/>
    </w:pPr>
    <w:rPr>
      <w:rFonts w:cs="Arial"/>
    </w:rPr>
  </w:style>
  <w:style w:type="paragraph" w:customStyle="1" w:styleId="AppendixHeading4">
    <w:name w:val="Appendix Heading 4"/>
    <w:basedOn w:val="Standard"/>
    <w:next w:val="Textkrper"/>
    <w:rsid w:val="008D1694"/>
    <w:pPr>
      <w:numPr>
        <w:ilvl w:val="3"/>
        <w:numId w:val="8"/>
      </w:numPr>
      <w:spacing w:before="120" w:after="120"/>
    </w:pPr>
    <w:rPr>
      <w:rFonts w:cs="Arial"/>
    </w:rPr>
  </w:style>
  <w:style w:type="paragraph" w:customStyle="1" w:styleId="equation0">
    <w:name w:val="equation"/>
    <w:basedOn w:val="Standard"/>
    <w:next w:val="Textkrper"/>
    <w:rsid w:val="008A50CC"/>
    <w:pPr>
      <w:keepNext/>
      <w:tabs>
        <w:tab w:val="left" w:pos="142"/>
      </w:tabs>
      <w:spacing w:after="120"/>
      <w:ind w:left="1276" w:hanging="1276"/>
      <w:jc w:val="right"/>
    </w:pPr>
    <w:rPr>
      <w:rFonts w:eastAsia="Times New Roman" w:cs="Times New Roman"/>
      <w:szCs w:val="24"/>
    </w:rPr>
  </w:style>
  <w:style w:type="table" w:styleId="Tabellenraster">
    <w:name w:val="Table Grid"/>
    <w:basedOn w:val="NormaleTabelle"/>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Textkrper"/>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Sprechblasentext">
    <w:name w:val="Balloon Text"/>
    <w:basedOn w:val="Standard"/>
    <w:link w:val="SprechblasentextZchn"/>
    <w:rsid w:val="0025741F"/>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25741F"/>
    <w:rPr>
      <w:rFonts w:ascii="Tahoma" w:eastAsiaTheme="minorHAnsi" w:hAnsi="Tahoma" w:cs="Tahoma"/>
      <w:sz w:val="16"/>
      <w:szCs w:val="16"/>
      <w:lang w:eastAsia="en-US"/>
    </w:rPr>
  </w:style>
  <w:style w:type="paragraph" w:styleId="Listenabsatz">
    <w:name w:val="List Paragraph"/>
    <w:basedOn w:val="Standard"/>
    <w:uiPriority w:val="34"/>
    <w:rsid w:val="00420A38"/>
    <w:pPr>
      <w:ind w:left="720"/>
      <w:contextualSpacing/>
    </w:pPr>
  </w:style>
  <w:style w:type="character" w:styleId="Kommentarzeichen">
    <w:name w:val="annotation reference"/>
    <w:basedOn w:val="Absatz-Standardschriftart"/>
    <w:unhideWhenUsed/>
    <w:rsid w:val="0025741F"/>
    <w:rPr>
      <w:noProof w:val="0"/>
      <w:sz w:val="18"/>
      <w:szCs w:val="18"/>
      <w:lang w:val="en-GB"/>
    </w:rPr>
  </w:style>
  <w:style w:type="paragraph" w:styleId="Kommentartext">
    <w:name w:val="annotation text"/>
    <w:basedOn w:val="Standard"/>
    <w:link w:val="KommentartextZchn"/>
    <w:unhideWhenUsed/>
    <w:rsid w:val="0025741F"/>
    <w:pPr>
      <w:spacing w:line="240" w:lineRule="auto"/>
    </w:pPr>
    <w:rPr>
      <w:sz w:val="24"/>
      <w:szCs w:val="24"/>
    </w:rPr>
  </w:style>
  <w:style w:type="character" w:customStyle="1" w:styleId="KommentartextZchn">
    <w:name w:val="Kommentartext Zchn"/>
    <w:basedOn w:val="Absatz-Standardschriftart"/>
    <w:link w:val="Kommentartext"/>
    <w:rsid w:val="0025741F"/>
    <w:rPr>
      <w:rFonts w:asciiTheme="minorHAnsi" w:eastAsiaTheme="minorHAnsi" w:hAnsiTheme="minorHAnsi" w:cstheme="minorBidi"/>
      <w:sz w:val="24"/>
      <w:szCs w:val="24"/>
      <w:lang w:eastAsia="en-US"/>
    </w:rPr>
  </w:style>
  <w:style w:type="paragraph" w:styleId="Kommentarthema">
    <w:name w:val="annotation subject"/>
    <w:basedOn w:val="Kommentartext"/>
    <w:next w:val="Kommentartext"/>
    <w:link w:val="KommentarthemaZchn"/>
    <w:unhideWhenUsed/>
    <w:rsid w:val="0025741F"/>
    <w:rPr>
      <w:b/>
      <w:bCs/>
    </w:rPr>
  </w:style>
  <w:style w:type="character" w:customStyle="1" w:styleId="KommentarthemaZchn">
    <w:name w:val="Kommentarthema Zchn"/>
    <w:basedOn w:val="KommentartextZchn"/>
    <w:link w:val="Kommentarthema"/>
    <w:rsid w:val="0025741F"/>
    <w:rPr>
      <w:rFonts w:asciiTheme="minorHAnsi" w:eastAsiaTheme="minorHAnsi" w:hAnsiTheme="minorHAnsi" w:cstheme="minorBidi"/>
      <w:b/>
      <w:bCs/>
      <w:sz w:val="24"/>
      <w:szCs w:val="24"/>
      <w:lang w:eastAsia="en-US"/>
    </w:rPr>
  </w:style>
  <w:style w:type="paragraph" w:customStyle="1" w:styleId="Documenttype">
    <w:name w:val="Document type"/>
    <w:basedOn w:val="Standard"/>
    <w:rsid w:val="0025741F"/>
    <w:pPr>
      <w:spacing w:line="500" w:lineRule="exact"/>
      <w:ind w:left="907" w:right="907"/>
    </w:pPr>
    <w:rPr>
      <w:b/>
      <w:caps/>
      <w:color w:val="FFFFFF" w:themeColor="background1"/>
      <w:sz w:val="50"/>
      <w:szCs w:val="50"/>
    </w:rPr>
  </w:style>
  <w:style w:type="paragraph" w:styleId="Liste">
    <w:name w:val="List"/>
    <w:basedOn w:val="Standard"/>
    <w:uiPriority w:val="99"/>
    <w:unhideWhenUsed/>
    <w:rsid w:val="0025741F"/>
    <w:pPr>
      <w:ind w:left="360" w:hanging="360"/>
      <w:contextualSpacing/>
    </w:pPr>
    <w:rPr>
      <w:sz w:val="22"/>
    </w:rPr>
  </w:style>
  <w:style w:type="paragraph" w:customStyle="1" w:styleId="Heading1separationline">
    <w:name w:val="Heading 1 separation line"/>
    <w:basedOn w:val="Standard"/>
    <w:next w:val="Textkrper"/>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Standard"/>
    <w:next w:val="Textkrper"/>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rd"/>
    <w:rsid w:val="0025741F"/>
    <w:pPr>
      <w:spacing w:line="180" w:lineRule="exact"/>
      <w:jc w:val="right"/>
    </w:pPr>
    <w:rPr>
      <w:color w:val="4F81BD" w:themeColor="accent1"/>
    </w:rPr>
  </w:style>
  <w:style w:type="paragraph" w:customStyle="1" w:styleId="Editionnumber">
    <w:name w:val="Edition number"/>
    <w:basedOn w:val="Standard"/>
    <w:rsid w:val="0025741F"/>
    <w:rPr>
      <w:b/>
      <w:color w:val="4F81BD" w:themeColor="accent1"/>
      <w:sz w:val="50"/>
      <w:szCs w:val="50"/>
    </w:rPr>
  </w:style>
  <w:style w:type="paragraph" w:customStyle="1" w:styleId="Editionnumber-footer">
    <w:name w:val="Edition number - footer"/>
    <w:basedOn w:val="Fuzeile"/>
    <w:next w:val="KeinLeerraum"/>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Kopfzeile"/>
    <w:rsid w:val="0025741F"/>
    <w:pPr>
      <w:pBdr>
        <w:bottom w:val="single" w:sz="8" w:space="12" w:color="4F81BD" w:themeColor="accent1"/>
      </w:pBdr>
      <w:spacing w:before="100" w:line="560" w:lineRule="exact"/>
    </w:pPr>
    <w:rPr>
      <w:b/>
      <w:caps/>
      <w:color w:val="C0504D" w:themeColor="accent2"/>
      <w:sz w:val="56"/>
      <w:szCs w:val="56"/>
    </w:rPr>
  </w:style>
  <w:style w:type="paragraph" w:styleId="Listennummer3">
    <w:name w:val="List Number 3"/>
    <w:basedOn w:val="Standard"/>
    <w:uiPriority w:val="99"/>
    <w:unhideWhenUsed/>
    <w:rsid w:val="0025741F"/>
    <w:pPr>
      <w:contextualSpacing/>
    </w:pPr>
  </w:style>
  <w:style w:type="paragraph" w:customStyle="1" w:styleId="Tabletext">
    <w:name w:val="Table text"/>
    <w:basedOn w:val="Standard"/>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ittlereSchattierung1">
    <w:name w:val="Medium Shading 1"/>
    <w:basedOn w:val="NormaleTabelle"/>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Beschriftung">
    <w:name w:val="caption"/>
    <w:basedOn w:val="Standard"/>
    <w:next w:val="Standard"/>
    <w:uiPriority w:val="35"/>
    <w:rsid w:val="0025741F"/>
    <w:rPr>
      <w:b/>
      <w:bCs/>
      <w:i/>
      <w:color w:val="575756"/>
      <w:sz w:val="22"/>
      <w:u w:val="single"/>
    </w:rPr>
  </w:style>
  <w:style w:type="paragraph" w:customStyle="1" w:styleId="Listatext">
    <w:name w:val="List a text"/>
    <w:basedOn w:val="Standard"/>
    <w:qFormat/>
    <w:rsid w:val="0025741F"/>
    <w:pPr>
      <w:spacing w:after="120"/>
      <w:ind w:left="1134"/>
    </w:pPr>
    <w:rPr>
      <w:sz w:val="22"/>
    </w:rPr>
  </w:style>
  <w:style w:type="character" w:customStyle="1" w:styleId="Bullet2Char">
    <w:name w:val="Bullet 2 Char"/>
    <w:basedOn w:val="Absatz-Standardschriftar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Standard"/>
    <w:next w:val="Textkrper"/>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Textkrper"/>
    <w:qFormat/>
    <w:rsid w:val="0025741F"/>
    <w:pPr>
      <w:numPr>
        <w:ilvl w:val="4"/>
      </w:numPr>
    </w:pPr>
    <w:rPr>
      <w:smallCaps w:val="0"/>
      <w:sz w:val="22"/>
    </w:rPr>
  </w:style>
  <w:style w:type="paragraph" w:customStyle="1" w:styleId="AppendixHead5">
    <w:name w:val="Appendix Head 5"/>
    <w:basedOn w:val="AppendixHead4"/>
    <w:next w:val="Textkrper"/>
    <w:qFormat/>
    <w:rsid w:val="0025741F"/>
    <w:pPr>
      <w:ind w:left="1701" w:hanging="1701"/>
    </w:pPr>
    <w:rPr>
      <w:b w:val="0"/>
    </w:rPr>
  </w:style>
  <w:style w:type="character" w:customStyle="1" w:styleId="AnnexChar">
    <w:name w:val="Annex Char"/>
    <w:basedOn w:val="Absatz-Standardschriftar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Textkrper"/>
    <w:qFormat/>
    <w:rsid w:val="0025741F"/>
    <w:pPr>
      <w:numPr>
        <w:ilvl w:val="3"/>
      </w:numPr>
    </w:pPr>
    <w:rPr>
      <w:smallCaps w:val="0"/>
      <w:sz w:val="22"/>
    </w:rPr>
  </w:style>
  <w:style w:type="paragraph" w:customStyle="1" w:styleId="AnnexHead5">
    <w:name w:val="Annex Head 5"/>
    <w:basedOn w:val="Standard"/>
    <w:next w:val="Textkrper"/>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Textkrper-Einzug3">
    <w:name w:val="Body Text Indent 3"/>
    <w:basedOn w:val="Standard"/>
    <w:link w:val="Textkrper-Einzug3Zchn"/>
    <w:semiHidden/>
    <w:unhideWhenUsed/>
    <w:rsid w:val="0025741F"/>
    <w:pPr>
      <w:spacing w:after="120"/>
      <w:ind w:left="360"/>
    </w:pPr>
    <w:rPr>
      <w:sz w:val="16"/>
      <w:szCs w:val="16"/>
    </w:rPr>
  </w:style>
  <w:style w:type="character" w:customStyle="1" w:styleId="Textkrper-Einzug3Zchn">
    <w:name w:val="Textkörper-Einzug 3 Zchn"/>
    <w:basedOn w:val="Absatz-Standardschriftart"/>
    <w:link w:val="Textkrper-Einzug3"/>
    <w:semiHidden/>
    <w:rsid w:val="0025741F"/>
    <w:rPr>
      <w:rFonts w:asciiTheme="minorHAnsi" w:eastAsiaTheme="minorHAnsi" w:hAnsiTheme="minorHAnsi" w:cstheme="minorBidi"/>
      <w:sz w:val="16"/>
      <w:szCs w:val="16"/>
      <w:lang w:eastAsia="en-US"/>
    </w:rPr>
  </w:style>
  <w:style w:type="paragraph" w:customStyle="1" w:styleId="InsetList">
    <w:name w:val="Inset List"/>
    <w:basedOn w:val="Standard"/>
    <w:qFormat/>
    <w:rsid w:val="0025741F"/>
    <w:pPr>
      <w:numPr>
        <w:numId w:val="50"/>
      </w:numPr>
      <w:spacing w:after="120"/>
      <w:jc w:val="both"/>
    </w:pPr>
    <w:rPr>
      <w:sz w:val="22"/>
    </w:rPr>
  </w:style>
  <w:style w:type="paragraph" w:customStyle="1" w:styleId="ListofFigures">
    <w:name w:val="List of Figures"/>
    <w:basedOn w:val="Standard"/>
    <w:next w:val="Standard"/>
    <w:rsid w:val="0025741F"/>
    <w:pPr>
      <w:spacing w:after="240" w:line="480" w:lineRule="atLeast"/>
    </w:pPr>
    <w:rPr>
      <w:b/>
      <w:color w:val="C0504D" w:themeColor="accent2"/>
      <w:sz w:val="40"/>
      <w:szCs w:val="40"/>
    </w:rPr>
  </w:style>
  <w:style w:type="paragraph" w:customStyle="1" w:styleId="Tablecaption">
    <w:name w:val="Table caption"/>
    <w:basedOn w:val="Beschriftung"/>
    <w:next w:val="Textkrper"/>
    <w:qFormat/>
    <w:rsid w:val="0025741F"/>
    <w:pPr>
      <w:numPr>
        <w:numId w:val="49"/>
      </w:numPr>
      <w:tabs>
        <w:tab w:val="left" w:pos="851"/>
      </w:tabs>
      <w:spacing w:before="240" w:after="240"/>
      <w:jc w:val="center"/>
    </w:pPr>
    <w:rPr>
      <w:b w:val="0"/>
      <w:u w:val="none"/>
    </w:rPr>
  </w:style>
  <w:style w:type="paragraph" w:styleId="Listennummer">
    <w:name w:val="List Number"/>
    <w:basedOn w:val="Standard"/>
    <w:semiHidden/>
    <w:rsid w:val="0025741F"/>
    <w:pPr>
      <w:numPr>
        <w:numId w:val="1"/>
      </w:numPr>
      <w:contextualSpacing/>
    </w:pPr>
  </w:style>
  <w:style w:type="paragraph" w:customStyle="1" w:styleId="Footereditionno">
    <w:name w:val="Footer edition no."/>
    <w:basedOn w:val="Standard"/>
    <w:rsid w:val="0025741F"/>
    <w:pPr>
      <w:tabs>
        <w:tab w:val="right" w:pos="10206"/>
      </w:tabs>
    </w:pPr>
    <w:rPr>
      <w:b/>
      <w:color w:val="00558C"/>
      <w:sz w:val="15"/>
    </w:rPr>
  </w:style>
  <w:style w:type="paragraph" w:customStyle="1" w:styleId="Lista">
    <w:name w:val="List a"/>
    <w:basedOn w:val="Standard"/>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Standard"/>
    <w:qFormat/>
    <w:rsid w:val="0025741F"/>
    <w:pPr>
      <w:ind w:left="2268" w:hanging="567"/>
    </w:pPr>
    <w:rPr>
      <w:sz w:val="20"/>
    </w:rPr>
  </w:style>
  <w:style w:type="paragraph" w:styleId="Dokumentstruktur">
    <w:name w:val="Document Map"/>
    <w:basedOn w:val="Standard"/>
    <w:link w:val="DokumentstrukturZchn"/>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strukturZchn">
    <w:name w:val="Dokumentstruktur Zchn"/>
    <w:basedOn w:val="Absatz-Standardschriftart"/>
    <w:link w:val="Dokumentstruktur"/>
    <w:rsid w:val="0025741F"/>
    <w:rPr>
      <w:rFonts w:ascii="Tahoma" w:eastAsia="Times New Roman" w:hAnsi="Tahoma"/>
      <w:szCs w:val="24"/>
      <w:shd w:val="clear" w:color="auto" w:fill="000080"/>
      <w:lang w:val="de-DE" w:eastAsia="de-DE"/>
    </w:rPr>
  </w:style>
  <w:style w:type="character" w:styleId="BesuchterLink">
    <w:name w:val="FollowedHyperlink"/>
    <w:rsid w:val="0025741F"/>
    <w:rPr>
      <w:color w:val="800080"/>
      <w:u w:val="single"/>
    </w:rPr>
  </w:style>
  <w:style w:type="paragraph" w:styleId="StandardWeb">
    <w:name w:val="Normal (Web)"/>
    <w:basedOn w:val="Standard"/>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Abbildungsverzeichnis"/>
    <w:rsid w:val="0025741F"/>
    <w:pPr>
      <w:tabs>
        <w:tab w:val="left" w:pos="1134"/>
        <w:tab w:val="right" w:pos="9781"/>
      </w:tabs>
    </w:pPr>
  </w:style>
  <w:style w:type="character" w:styleId="Hervorhebung">
    <w:name w:val="Emphasis"/>
    <w:rsid w:val="0025741F"/>
    <w:rPr>
      <w:i/>
      <w:iCs/>
    </w:rPr>
  </w:style>
  <w:style w:type="character" w:styleId="HTMLZitat">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NormaleTabelle"/>
    <w:next w:val="Tabellenraster"/>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Standard"/>
    <w:link w:val="TextedesaisieCar"/>
    <w:rsid w:val="0025741F"/>
    <w:rPr>
      <w:color w:val="000000" w:themeColor="text1"/>
      <w:sz w:val="22"/>
    </w:rPr>
  </w:style>
  <w:style w:type="character" w:customStyle="1" w:styleId="TextedesaisieCar">
    <w:name w:val="Texte de saisie Car"/>
    <w:basedOn w:val="Absatz-Standardschriftar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Textkrper"/>
    <w:qFormat/>
    <w:rsid w:val="0025741F"/>
    <w:pPr>
      <w:numPr>
        <w:numId w:val="69"/>
      </w:numPr>
      <w:jc w:val="center"/>
    </w:pPr>
    <w:rPr>
      <w:i/>
      <w:color w:val="00558C"/>
      <w:lang w:eastAsia="en-GB"/>
    </w:rPr>
  </w:style>
  <w:style w:type="paragraph" w:customStyle="1" w:styleId="Figurecaption">
    <w:name w:val="Figure caption"/>
    <w:basedOn w:val="Beschriftung"/>
    <w:next w:val="Textkrper"/>
    <w:qFormat/>
    <w:rsid w:val="0025741F"/>
    <w:pPr>
      <w:numPr>
        <w:numId w:val="51"/>
      </w:numPr>
      <w:spacing w:before="240" w:after="240"/>
      <w:jc w:val="center"/>
    </w:pPr>
    <w:rPr>
      <w:b w:val="0"/>
      <w:u w:val="none"/>
    </w:rPr>
  </w:style>
  <w:style w:type="paragraph" w:styleId="KeinLeerraum">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Standard"/>
    <w:qFormat/>
    <w:rsid w:val="0025741F"/>
    <w:pPr>
      <w:spacing w:after="60"/>
      <w:ind w:left="1418" w:hanging="1418"/>
    </w:pPr>
    <w:rPr>
      <w:sz w:val="22"/>
    </w:rPr>
  </w:style>
  <w:style w:type="paragraph" w:customStyle="1" w:styleId="Tableheading">
    <w:name w:val="Table heading"/>
    <w:basedOn w:val="Standard"/>
    <w:qFormat/>
    <w:rsid w:val="0025741F"/>
    <w:pPr>
      <w:spacing w:before="60" w:after="60"/>
      <w:ind w:left="113" w:right="113"/>
      <w:jc w:val="center"/>
    </w:pPr>
    <w:rPr>
      <w:b/>
      <w:color w:val="00558C"/>
      <w:sz w:val="20"/>
      <w:lang w:val="en-US"/>
    </w:rPr>
  </w:style>
  <w:style w:type="paragraph" w:customStyle="1" w:styleId="Footerlandscape">
    <w:name w:val="Footer landscape"/>
    <w:basedOn w:val="Standard"/>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Standard"/>
    <w:next w:val="Standard"/>
    <w:rsid w:val="0025741F"/>
    <w:rPr>
      <w:caps/>
      <w:color w:val="00558C"/>
      <w:sz w:val="50"/>
    </w:rPr>
  </w:style>
  <w:style w:type="paragraph" w:customStyle="1" w:styleId="Documentdate">
    <w:name w:val="Document date"/>
    <w:basedOn w:val="Standard"/>
    <w:rsid w:val="0025741F"/>
    <w:rPr>
      <w:b/>
      <w:color w:val="00558C"/>
      <w:sz w:val="28"/>
    </w:rPr>
  </w:style>
  <w:style w:type="paragraph" w:customStyle="1" w:styleId="Footerportrait">
    <w:name w:val="Footer portrait"/>
    <w:basedOn w:val="Standard"/>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tzhaltertext">
    <w:name w:val="Placeholder Text"/>
    <w:basedOn w:val="Absatz-Standardschriftar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Verzeichnis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berarbeitung">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Standard"/>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berschrift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rd"/>
    <w:link w:val="MRNChar"/>
    <w:rsid w:val="0025741F"/>
    <w:rPr>
      <w:b/>
      <w:color w:val="00558C"/>
      <w:sz w:val="28"/>
    </w:rPr>
  </w:style>
  <w:style w:type="character" w:customStyle="1" w:styleId="MRNChar">
    <w:name w:val="MRN Char"/>
    <w:basedOn w:val="Absatz-Standardschriftar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Absatz-Standardschriftar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Standard"/>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Textkrper"/>
    <w:next w:val="Textkrper"/>
    <w:link w:val="EquationChar"/>
    <w:qFormat/>
    <w:rsid w:val="0025741F"/>
    <w:pPr>
      <w:numPr>
        <w:numId w:val="56"/>
      </w:numPr>
      <w:spacing w:before="60"/>
      <w:jc w:val="right"/>
    </w:pPr>
  </w:style>
  <w:style w:type="character" w:customStyle="1" w:styleId="EquationChar">
    <w:name w:val="Equation Char"/>
    <w:basedOn w:val="TextkrperZchn"/>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Textkrper"/>
    <w:link w:val="FurtherreadingChar"/>
    <w:qFormat/>
    <w:rsid w:val="0025741F"/>
    <w:pPr>
      <w:numPr>
        <w:numId w:val="57"/>
      </w:numPr>
      <w:spacing w:before="60"/>
    </w:pPr>
  </w:style>
  <w:style w:type="character" w:customStyle="1" w:styleId="FurtherreadingChar">
    <w:name w:val="Further reading Char"/>
    <w:basedOn w:val="TextkrperZchn"/>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Standard"/>
    <w:rsid w:val="0025741F"/>
    <w:pPr>
      <w:spacing w:before="60" w:after="60"/>
      <w:ind w:left="113" w:right="113"/>
    </w:pPr>
    <w:rPr>
      <w:b/>
      <w:color w:val="00558C"/>
      <w:sz w:val="20"/>
    </w:rPr>
  </w:style>
  <w:style w:type="paragraph" w:customStyle="1" w:styleId="AnnexFigureCaption">
    <w:name w:val="Annex Figure Caption"/>
    <w:basedOn w:val="Textkrper"/>
    <w:link w:val="AnnexFigureCaptionChar"/>
    <w:qFormat/>
    <w:rsid w:val="0025741F"/>
    <w:pPr>
      <w:numPr>
        <w:numId w:val="67"/>
      </w:numPr>
      <w:jc w:val="center"/>
    </w:pPr>
    <w:rPr>
      <w:i/>
      <w:color w:val="00558C"/>
    </w:rPr>
  </w:style>
  <w:style w:type="character" w:customStyle="1" w:styleId="AnnexFigureCaptionChar">
    <w:name w:val="Annex Figure Caption Char"/>
    <w:basedOn w:val="TextkrperZchn"/>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Standard"/>
    <w:next w:val="Standard"/>
    <w:autoRedefine/>
    <w:semiHidden/>
    <w:unhideWhenUsed/>
    <w:rsid w:val="0025741F"/>
    <w:pPr>
      <w:spacing w:line="240" w:lineRule="auto"/>
      <w:ind w:left="180" w:hanging="180"/>
    </w:pPr>
  </w:style>
  <w:style w:type="paragraph" w:customStyle="1" w:styleId="AppendixHead1">
    <w:name w:val="Appendix Head 1"/>
    <w:basedOn w:val="Standard"/>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Textkrper"/>
    <w:next w:val="Textkrper"/>
    <w:link w:val="EmphasisParagraphChar"/>
    <w:rsid w:val="0025741F"/>
    <w:pPr>
      <w:ind w:left="425" w:right="709"/>
    </w:pPr>
    <w:rPr>
      <w:i/>
    </w:rPr>
  </w:style>
  <w:style w:type="character" w:customStyle="1" w:styleId="EmphasisParagraphChar">
    <w:name w:val="Emphasis Paragraph Char"/>
    <w:basedOn w:val="TextkrperZchn"/>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Textkrper"/>
    <w:link w:val="QuotationparagraphChar"/>
    <w:qFormat/>
    <w:rsid w:val="0025741F"/>
    <w:pPr>
      <w:suppressAutoHyphens/>
      <w:ind w:left="567" w:right="707"/>
    </w:pPr>
  </w:style>
  <w:style w:type="character" w:customStyle="1" w:styleId="QuotationparagraphChar">
    <w:name w:val="Quotation paragraph Char"/>
    <w:basedOn w:val="TextkrperZchn"/>
    <w:link w:val="Quotationparagraph"/>
    <w:rsid w:val="0025741F"/>
    <w:rPr>
      <w:rFonts w:asciiTheme="minorHAnsi" w:eastAsiaTheme="minorHAnsi" w:hAnsiTheme="minorHAnsi" w:cstheme="minorBidi"/>
      <w:sz w:val="22"/>
      <w:szCs w:val="22"/>
      <w:lang w:eastAsia="en-US"/>
    </w:rPr>
  </w:style>
  <w:style w:type="table" w:styleId="Gitternetztabelle2Akzent1">
    <w:name w:val="Grid Table 2 Accent 1"/>
    <w:basedOn w:val="NormaleTabelle"/>
    <w:uiPriority w:val="47"/>
    <w:rsid w:val="00141CB1"/>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1">
    <w:name w:val="Grid Table 6 Colorful Accent 1"/>
    <w:basedOn w:val="NormaleTabelle"/>
    <w:uiPriority w:val="51"/>
    <w:rsid w:val="00141CB1"/>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7639033">
      <w:bodyDiv w:val="1"/>
      <w:marLeft w:val="0"/>
      <w:marRight w:val="0"/>
      <w:marTop w:val="0"/>
      <w:marBottom w:val="0"/>
      <w:divBdr>
        <w:top w:val="none" w:sz="0" w:space="0" w:color="auto"/>
        <w:left w:val="none" w:sz="0" w:space="0" w:color="auto"/>
        <w:bottom w:val="none" w:sz="0" w:space="0" w:color="auto"/>
        <w:right w:val="none" w:sz="0" w:space="0" w:color="auto"/>
      </w:divBdr>
      <w:divsChild>
        <w:div w:id="1256862216">
          <w:marLeft w:val="389"/>
          <w:marRight w:val="115"/>
          <w:marTop w:val="60"/>
          <w:marBottom w:val="60"/>
          <w:divBdr>
            <w:top w:val="none" w:sz="0" w:space="0" w:color="auto"/>
            <w:left w:val="none" w:sz="0" w:space="0" w:color="auto"/>
            <w:bottom w:val="none" w:sz="0" w:space="0" w:color="auto"/>
            <w:right w:val="none" w:sz="0" w:space="0" w:color="auto"/>
          </w:divBdr>
        </w:div>
        <w:div w:id="1140423005">
          <w:marLeft w:val="389"/>
          <w:marRight w:val="115"/>
          <w:marTop w:val="60"/>
          <w:marBottom w:val="60"/>
          <w:divBdr>
            <w:top w:val="none" w:sz="0" w:space="0" w:color="auto"/>
            <w:left w:val="none" w:sz="0" w:space="0" w:color="auto"/>
            <w:bottom w:val="none" w:sz="0" w:space="0" w:color="auto"/>
            <w:right w:val="none" w:sz="0" w:space="0" w:color="auto"/>
          </w:divBdr>
        </w:div>
        <w:div w:id="1882328789">
          <w:marLeft w:val="389"/>
          <w:marRight w:val="115"/>
          <w:marTop w:val="60"/>
          <w:marBottom w:val="60"/>
          <w:divBdr>
            <w:top w:val="none" w:sz="0" w:space="0" w:color="auto"/>
            <w:left w:val="none" w:sz="0" w:space="0" w:color="auto"/>
            <w:bottom w:val="none" w:sz="0" w:space="0" w:color="auto"/>
            <w:right w:val="none" w:sz="0" w:space="0" w:color="auto"/>
          </w:divBdr>
        </w:div>
        <w:div w:id="1071849515">
          <w:marLeft w:val="389"/>
          <w:marRight w:val="115"/>
          <w:marTop w:val="60"/>
          <w:marBottom w:val="60"/>
          <w:divBdr>
            <w:top w:val="none" w:sz="0" w:space="0" w:color="auto"/>
            <w:left w:val="none" w:sz="0" w:space="0" w:color="auto"/>
            <w:bottom w:val="none" w:sz="0" w:space="0" w:color="auto"/>
            <w:right w:val="none" w:sz="0" w:space="0" w:color="auto"/>
          </w:divBdr>
        </w:div>
        <w:div w:id="8414347">
          <w:marLeft w:val="389"/>
          <w:marRight w:val="115"/>
          <w:marTop w:val="60"/>
          <w:marBottom w:val="60"/>
          <w:divBdr>
            <w:top w:val="none" w:sz="0" w:space="0" w:color="auto"/>
            <w:left w:val="none" w:sz="0" w:space="0" w:color="auto"/>
            <w:bottom w:val="none" w:sz="0" w:space="0" w:color="auto"/>
            <w:right w:val="none" w:sz="0" w:space="0" w:color="auto"/>
          </w:divBdr>
        </w:div>
        <w:div w:id="2030597475">
          <w:marLeft w:val="389"/>
          <w:marRight w:val="115"/>
          <w:marTop w:val="60"/>
          <w:marBottom w:val="60"/>
          <w:divBdr>
            <w:top w:val="none" w:sz="0" w:space="0" w:color="auto"/>
            <w:left w:val="none" w:sz="0" w:space="0" w:color="auto"/>
            <w:bottom w:val="none" w:sz="0" w:space="0" w:color="auto"/>
            <w:right w:val="none" w:sz="0" w:space="0" w:color="auto"/>
          </w:divBdr>
        </w:div>
        <w:div w:id="888224371">
          <w:marLeft w:val="389"/>
          <w:marRight w:val="115"/>
          <w:marTop w:val="60"/>
          <w:marBottom w:val="60"/>
          <w:divBdr>
            <w:top w:val="none" w:sz="0" w:space="0" w:color="auto"/>
            <w:left w:val="none" w:sz="0" w:space="0" w:color="auto"/>
            <w:bottom w:val="none" w:sz="0" w:space="0" w:color="auto"/>
            <w:right w:val="none" w:sz="0" w:space="0" w:color="auto"/>
          </w:divBdr>
        </w:div>
        <w:div w:id="1426995626">
          <w:marLeft w:val="389"/>
          <w:marRight w:val="115"/>
          <w:marTop w:val="60"/>
          <w:marBottom w:val="60"/>
          <w:divBdr>
            <w:top w:val="none" w:sz="0" w:space="0" w:color="auto"/>
            <w:left w:val="none" w:sz="0" w:space="0" w:color="auto"/>
            <w:bottom w:val="none" w:sz="0" w:space="0" w:color="auto"/>
            <w:right w:val="none" w:sz="0" w:space="0" w:color="auto"/>
          </w:divBdr>
        </w:div>
        <w:div w:id="445123335">
          <w:marLeft w:val="389"/>
          <w:marRight w:val="115"/>
          <w:marTop w:val="60"/>
          <w:marBottom w:val="60"/>
          <w:divBdr>
            <w:top w:val="none" w:sz="0" w:space="0" w:color="auto"/>
            <w:left w:val="none" w:sz="0" w:space="0" w:color="auto"/>
            <w:bottom w:val="none" w:sz="0" w:space="0" w:color="auto"/>
            <w:right w:val="none" w:sz="0" w:space="0" w:color="auto"/>
          </w:divBdr>
        </w:div>
        <w:div w:id="1828668174">
          <w:marLeft w:val="389"/>
          <w:marRight w:val="115"/>
          <w:marTop w:val="60"/>
          <w:marBottom w:val="60"/>
          <w:divBdr>
            <w:top w:val="none" w:sz="0" w:space="0" w:color="auto"/>
            <w:left w:val="none" w:sz="0" w:space="0" w:color="auto"/>
            <w:bottom w:val="none" w:sz="0" w:space="0" w:color="auto"/>
            <w:right w:val="none" w:sz="0" w:space="0" w:color="auto"/>
          </w:divBdr>
        </w:div>
        <w:div w:id="1245071615">
          <w:marLeft w:val="389"/>
          <w:marRight w:val="115"/>
          <w:marTop w:val="60"/>
          <w:marBottom w:val="60"/>
          <w:divBdr>
            <w:top w:val="none" w:sz="0" w:space="0" w:color="auto"/>
            <w:left w:val="none" w:sz="0" w:space="0" w:color="auto"/>
            <w:bottom w:val="none" w:sz="0" w:space="0" w:color="auto"/>
            <w:right w:val="none" w:sz="0" w:space="0" w:color="auto"/>
          </w:divBdr>
        </w:div>
        <w:div w:id="357859057">
          <w:marLeft w:val="389"/>
          <w:marRight w:val="115"/>
          <w:marTop w:val="60"/>
          <w:marBottom w:val="60"/>
          <w:divBdr>
            <w:top w:val="none" w:sz="0" w:space="0" w:color="auto"/>
            <w:left w:val="none" w:sz="0" w:space="0" w:color="auto"/>
            <w:bottom w:val="none" w:sz="0" w:space="0" w:color="auto"/>
            <w:right w:val="none" w:sz="0" w:space="0" w:color="auto"/>
          </w:divBdr>
        </w:div>
        <w:div w:id="83648627">
          <w:marLeft w:val="389"/>
          <w:marRight w:val="115"/>
          <w:marTop w:val="60"/>
          <w:marBottom w:val="60"/>
          <w:divBdr>
            <w:top w:val="none" w:sz="0" w:space="0" w:color="auto"/>
            <w:left w:val="none" w:sz="0" w:space="0" w:color="auto"/>
            <w:bottom w:val="none" w:sz="0" w:space="0" w:color="auto"/>
            <w:right w:val="none" w:sz="0" w:space="0" w:color="auto"/>
          </w:divBdr>
        </w:div>
        <w:div w:id="997727571">
          <w:marLeft w:val="389"/>
          <w:marRight w:val="115"/>
          <w:marTop w:val="60"/>
          <w:marBottom w:val="60"/>
          <w:divBdr>
            <w:top w:val="none" w:sz="0" w:space="0" w:color="auto"/>
            <w:left w:val="none" w:sz="0" w:space="0" w:color="auto"/>
            <w:bottom w:val="none" w:sz="0" w:space="0" w:color="auto"/>
            <w:right w:val="none" w:sz="0" w:space="0" w:color="auto"/>
          </w:divBdr>
        </w:div>
        <w:div w:id="766658990">
          <w:marLeft w:val="389"/>
          <w:marRight w:val="115"/>
          <w:marTop w:val="60"/>
          <w:marBottom w:val="60"/>
          <w:divBdr>
            <w:top w:val="none" w:sz="0" w:space="0" w:color="auto"/>
            <w:left w:val="none" w:sz="0" w:space="0" w:color="auto"/>
            <w:bottom w:val="none" w:sz="0" w:space="0" w:color="auto"/>
            <w:right w:val="none" w:sz="0" w:space="0" w:color="auto"/>
          </w:divBdr>
        </w:div>
        <w:div w:id="1160543936">
          <w:marLeft w:val="274"/>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D546E917-B439-498A-81E9-DDDB33C9D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Pages>
  <Words>390</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Axel Hahn</cp:lastModifiedBy>
  <cp:revision>3</cp:revision>
  <dcterms:created xsi:type="dcterms:W3CDTF">2022-10-16T15:36:00Z</dcterms:created>
  <dcterms:modified xsi:type="dcterms:W3CDTF">2022-10-16T15:43:00Z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